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F0D" w:rsidRPr="00AF3DEA" w:rsidRDefault="00BA6F0D" w:rsidP="00A14653">
      <w:pPr>
        <w:spacing w:after="240" w:line="240" w:lineRule="auto"/>
        <w:rPr>
          <w:rFonts w:ascii="Tahoma" w:hAnsi="Tahoma" w:cs="Tahoma"/>
          <w:b/>
        </w:rPr>
      </w:pPr>
    </w:p>
    <w:p w:rsidR="000156CF" w:rsidRPr="00AF3DEA" w:rsidRDefault="000156CF" w:rsidP="00A14653">
      <w:pPr>
        <w:spacing w:after="240" w:line="240" w:lineRule="auto"/>
        <w:jc w:val="center"/>
        <w:rPr>
          <w:rFonts w:ascii="Tahoma" w:hAnsi="Tahoma" w:cs="Tahoma"/>
          <w:b/>
          <w:sz w:val="28"/>
          <w:szCs w:val="28"/>
        </w:rPr>
      </w:pPr>
      <w:r w:rsidRPr="00AF3DEA">
        <w:rPr>
          <w:rFonts w:ascii="Tahoma" w:hAnsi="Tahoma" w:cs="Tahoma"/>
          <w:b/>
          <w:sz w:val="28"/>
          <w:szCs w:val="28"/>
        </w:rPr>
        <w:t>EMPRESA NACIONAL DE TELECOMUNICACIONES</w:t>
      </w:r>
    </w:p>
    <w:p w:rsidR="000156CF" w:rsidRPr="00AF3DEA" w:rsidRDefault="005D5917" w:rsidP="00A14653">
      <w:pPr>
        <w:spacing w:after="240" w:line="240" w:lineRule="auto"/>
        <w:jc w:val="center"/>
        <w:rPr>
          <w:rFonts w:ascii="Tahoma" w:hAnsi="Tahoma" w:cs="Tahoma"/>
          <w:b/>
          <w:sz w:val="28"/>
          <w:szCs w:val="28"/>
        </w:rPr>
      </w:pPr>
      <w:r w:rsidRPr="00AF3DEA">
        <w:rPr>
          <w:rFonts w:ascii="Tahoma" w:hAnsi="Tahoma" w:cs="Tahoma"/>
          <w:b/>
          <w:sz w:val="28"/>
          <w:szCs w:val="28"/>
        </w:rPr>
        <w:t>ENTEL S.A.</w:t>
      </w:r>
    </w:p>
    <w:p w:rsidR="000156CF" w:rsidRPr="00AF3DEA" w:rsidRDefault="000156CF" w:rsidP="00A14653">
      <w:pPr>
        <w:spacing w:after="240" w:line="240" w:lineRule="auto"/>
        <w:jc w:val="center"/>
        <w:rPr>
          <w:rFonts w:ascii="Tahoma" w:hAnsi="Tahoma" w:cs="Tahoma"/>
          <w:b/>
        </w:rPr>
      </w:pPr>
    </w:p>
    <w:p w:rsidR="000156CF" w:rsidRPr="00AF3DEA" w:rsidRDefault="000156CF" w:rsidP="00A14653">
      <w:pPr>
        <w:spacing w:after="240" w:line="240" w:lineRule="auto"/>
        <w:jc w:val="center"/>
        <w:rPr>
          <w:rFonts w:ascii="Tahoma" w:hAnsi="Tahoma" w:cs="Tahoma"/>
          <w:b/>
        </w:rPr>
      </w:pPr>
      <w:bookmarkStart w:id="0" w:name="_GoBack"/>
      <w:bookmarkEnd w:id="0"/>
    </w:p>
    <w:p w:rsidR="000156CF" w:rsidRPr="00AF3DEA" w:rsidRDefault="000156CF" w:rsidP="00A14653">
      <w:pPr>
        <w:spacing w:after="240" w:line="240" w:lineRule="auto"/>
        <w:jc w:val="center"/>
        <w:rPr>
          <w:rFonts w:ascii="Tahoma" w:hAnsi="Tahoma" w:cs="Tahoma"/>
          <w:snapToGrid w:val="0"/>
        </w:rPr>
      </w:pPr>
      <w:r w:rsidRPr="00AF3DEA">
        <w:rPr>
          <w:noProof/>
          <w:lang w:val="es-BO" w:eastAsia="es-BO" w:bidi="ar-SA"/>
        </w:rPr>
        <w:drawing>
          <wp:anchor distT="0" distB="0" distL="114300" distR="114300" simplePos="0" relativeHeight="251657216" behindDoc="0" locked="0" layoutInCell="1" allowOverlap="1" wp14:anchorId="753C00A7" wp14:editId="19F1FCFB">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0156CF" w:rsidRPr="00AF3DEA" w:rsidRDefault="000156CF" w:rsidP="00A14653">
      <w:pPr>
        <w:spacing w:after="240" w:line="240" w:lineRule="auto"/>
        <w:jc w:val="center"/>
        <w:rPr>
          <w:rFonts w:ascii="Tahoma" w:hAnsi="Tahoma" w:cs="Tahoma"/>
          <w:snapToGrid w:val="0"/>
        </w:rPr>
      </w:pPr>
    </w:p>
    <w:p w:rsidR="00E26AFE" w:rsidRPr="00AF3DEA" w:rsidRDefault="00E26AFE" w:rsidP="00A14653">
      <w:pPr>
        <w:spacing w:after="240" w:line="240" w:lineRule="auto"/>
        <w:jc w:val="center"/>
        <w:rPr>
          <w:rFonts w:ascii="Tahoma" w:hAnsi="Tahoma" w:cs="Tahoma"/>
          <w:snapToGrid w:val="0"/>
        </w:rPr>
      </w:pPr>
    </w:p>
    <w:p w:rsidR="00E26AFE" w:rsidRPr="00AF3DEA" w:rsidRDefault="00E26AFE" w:rsidP="00A14653">
      <w:pPr>
        <w:spacing w:after="240" w:line="240" w:lineRule="auto"/>
        <w:jc w:val="center"/>
        <w:rPr>
          <w:rFonts w:ascii="Tahoma" w:hAnsi="Tahoma" w:cs="Tahoma"/>
          <w:b/>
          <w:sz w:val="28"/>
          <w:szCs w:val="28"/>
        </w:rPr>
      </w:pPr>
      <w:r w:rsidRPr="00AF3DEA">
        <w:rPr>
          <w:rFonts w:ascii="Tahoma" w:hAnsi="Tahoma" w:cs="Tahoma"/>
          <w:b/>
          <w:sz w:val="28"/>
          <w:szCs w:val="28"/>
        </w:rPr>
        <w:t>TÉRMINOS BÁSICOS DE CONTRATACIÓN</w:t>
      </w:r>
    </w:p>
    <w:p w:rsidR="00E26AFE" w:rsidRPr="00AF3DEA" w:rsidRDefault="00E26AFE" w:rsidP="00A14653">
      <w:pPr>
        <w:spacing w:after="240" w:line="240" w:lineRule="auto"/>
        <w:jc w:val="center"/>
        <w:rPr>
          <w:rFonts w:ascii="Tahoma" w:hAnsi="Tahoma" w:cs="Tahoma"/>
        </w:rPr>
      </w:pPr>
    </w:p>
    <w:p w:rsidR="00E26AFE" w:rsidRPr="00AF3DEA" w:rsidRDefault="00E26AFE" w:rsidP="00A14653">
      <w:pPr>
        <w:spacing w:after="240" w:line="240" w:lineRule="auto"/>
        <w:jc w:val="center"/>
        <w:rPr>
          <w:rFonts w:ascii="Tahoma" w:hAnsi="Tahoma" w:cs="Tahoma"/>
          <w:b/>
        </w:rPr>
      </w:pPr>
    </w:p>
    <w:p w:rsidR="00E26AFE" w:rsidRPr="00AF3DEA" w:rsidRDefault="00E26AFE" w:rsidP="00A14653">
      <w:pPr>
        <w:spacing w:after="240" w:line="240" w:lineRule="auto"/>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E26AFE" w:rsidRPr="00AF3DEA" w:rsidTr="00E26AFE">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E26AFE" w:rsidRPr="00AF3DEA" w:rsidRDefault="00E26AFE" w:rsidP="00A14653">
            <w:pPr>
              <w:spacing w:after="240" w:line="240" w:lineRule="auto"/>
              <w:jc w:val="center"/>
              <w:rPr>
                <w:rFonts w:ascii="Tahoma" w:hAnsi="Tahoma" w:cs="Tahoma"/>
                <w:b/>
                <w:sz w:val="28"/>
                <w:szCs w:val="28"/>
              </w:rPr>
            </w:pPr>
            <w:r w:rsidRPr="00AF3DEA">
              <w:rPr>
                <w:rFonts w:ascii="Tahoma" w:hAnsi="Tahoma" w:cs="Tahoma"/>
                <w:b/>
                <w:sz w:val="28"/>
                <w:szCs w:val="28"/>
              </w:rPr>
              <w:t>LICITACIÓN PÚBLICA N° 0</w:t>
            </w:r>
            <w:r w:rsidR="00E53015" w:rsidRPr="00AF3DEA">
              <w:rPr>
                <w:rFonts w:ascii="Tahoma" w:hAnsi="Tahoma" w:cs="Tahoma"/>
                <w:b/>
                <w:sz w:val="28"/>
                <w:szCs w:val="28"/>
              </w:rPr>
              <w:t>31</w:t>
            </w:r>
            <w:r w:rsidRPr="00AF3DEA">
              <w:rPr>
                <w:rFonts w:ascii="Tahoma" w:hAnsi="Tahoma" w:cs="Tahoma"/>
                <w:b/>
                <w:sz w:val="28"/>
                <w:szCs w:val="28"/>
              </w:rPr>
              <w:t>/2015</w:t>
            </w:r>
          </w:p>
          <w:p w:rsidR="00E26AFE" w:rsidRPr="00AF3DEA" w:rsidRDefault="00E26AFE" w:rsidP="00E53015">
            <w:pPr>
              <w:spacing w:after="240" w:line="240" w:lineRule="auto"/>
              <w:ind w:left="357"/>
              <w:jc w:val="center"/>
              <w:rPr>
                <w:rFonts w:ascii="Tahoma" w:hAnsi="Tahoma" w:cs="Tahoma"/>
                <w:b/>
                <w:sz w:val="28"/>
                <w:szCs w:val="28"/>
              </w:rPr>
            </w:pPr>
            <w:r w:rsidRPr="00AF3DEA">
              <w:rPr>
                <w:rFonts w:ascii="Tahoma" w:hAnsi="Tahoma" w:cs="Tahoma"/>
                <w:b/>
                <w:sz w:val="28"/>
                <w:szCs w:val="28"/>
              </w:rPr>
              <w:t xml:space="preserve">“ADQUISICIÓN </w:t>
            </w:r>
            <w:r w:rsidR="00E53015" w:rsidRPr="00AF3DEA">
              <w:rPr>
                <w:rFonts w:ascii="Tahoma" w:hAnsi="Tahoma" w:cs="Tahoma"/>
                <w:b/>
                <w:sz w:val="28"/>
                <w:szCs w:val="28"/>
              </w:rPr>
              <w:t xml:space="preserve">E IMPLEMENTACIÓN DE LA PLATAFORMA </w:t>
            </w:r>
            <w:proofErr w:type="spellStart"/>
            <w:r w:rsidR="00E53015" w:rsidRPr="00AF3DEA">
              <w:rPr>
                <w:rFonts w:ascii="Tahoma" w:hAnsi="Tahoma" w:cs="Tahoma"/>
                <w:b/>
                <w:sz w:val="28"/>
                <w:szCs w:val="28"/>
              </w:rPr>
              <w:t>RINGBACK</w:t>
            </w:r>
            <w:proofErr w:type="spellEnd"/>
            <w:r w:rsidR="00E53015" w:rsidRPr="00AF3DEA">
              <w:rPr>
                <w:rFonts w:ascii="Tahoma" w:hAnsi="Tahoma" w:cs="Tahoma"/>
                <w:b/>
                <w:sz w:val="28"/>
                <w:szCs w:val="28"/>
              </w:rPr>
              <w:t xml:space="preserve"> TONES</w:t>
            </w:r>
            <w:r w:rsidRPr="00AF3DEA">
              <w:rPr>
                <w:rFonts w:ascii="Tahoma" w:hAnsi="Tahoma" w:cs="Tahoma"/>
                <w:b/>
                <w:sz w:val="28"/>
                <w:szCs w:val="28"/>
              </w:rPr>
              <w:t>”</w:t>
            </w:r>
          </w:p>
        </w:tc>
      </w:tr>
    </w:tbl>
    <w:p w:rsidR="00E26AFE" w:rsidRPr="00AF3DEA" w:rsidRDefault="00E26AFE" w:rsidP="00A14653">
      <w:pPr>
        <w:spacing w:after="240" w:line="240" w:lineRule="auto"/>
      </w:pPr>
    </w:p>
    <w:p w:rsidR="00E26AFE" w:rsidRPr="00AF3DEA" w:rsidRDefault="00E26AFE" w:rsidP="00A14653">
      <w:pPr>
        <w:spacing w:after="240" w:line="240" w:lineRule="auto"/>
      </w:pPr>
    </w:p>
    <w:p w:rsidR="00E26AFE" w:rsidRPr="00AF3DEA" w:rsidRDefault="00E26AFE" w:rsidP="00A14653">
      <w:pPr>
        <w:spacing w:after="240" w:line="240" w:lineRule="auto"/>
      </w:pPr>
    </w:p>
    <w:p w:rsidR="00E26AFE" w:rsidRPr="00AF3DEA" w:rsidRDefault="00E26AFE" w:rsidP="00A14653">
      <w:pPr>
        <w:spacing w:after="240" w:line="240" w:lineRule="auto"/>
      </w:pPr>
    </w:p>
    <w:p w:rsidR="00E26AFE" w:rsidRPr="00AF3DEA" w:rsidRDefault="00E26AFE" w:rsidP="00A14653">
      <w:pPr>
        <w:spacing w:after="240" w:line="240" w:lineRule="auto"/>
        <w:jc w:val="center"/>
        <w:rPr>
          <w:rFonts w:ascii="Tahoma" w:hAnsi="Tahoma" w:cs="Tahoma"/>
          <w:b/>
          <w:sz w:val="32"/>
          <w:szCs w:val="32"/>
        </w:rPr>
      </w:pPr>
      <w:r w:rsidRPr="00AF3DEA">
        <w:rPr>
          <w:rFonts w:ascii="Tahoma" w:hAnsi="Tahoma" w:cs="Tahoma"/>
          <w:b/>
          <w:sz w:val="32"/>
          <w:szCs w:val="32"/>
        </w:rPr>
        <w:lastRenderedPageBreak/>
        <w:t>Términos Básicos de Contratación</w:t>
      </w:r>
    </w:p>
    <w:p w:rsidR="00E26AFE" w:rsidRPr="00AF3DEA" w:rsidRDefault="00E26AFE" w:rsidP="00A14653">
      <w:pPr>
        <w:spacing w:after="240" w:line="240" w:lineRule="auto"/>
      </w:pPr>
    </w:p>
    <w:p w:rsidR="00E26AFE" w:rsidRPr="00AF3DEA" w:rsidRDefault="00E26AFE" w:rsidP="00A14653">
      <w:pPr>
        <w:spacing w:after="240" w:line="240" w:lineRule="auto"/>
        <w:rPr>
          <w:rFonts w:ascii="Tahoma" w:hAnsi="Tahoma" w:cs="Tahoma"/>
          <w:b/>
          <w:sz w:val="28"/>
          <w:szCs w:val="28"/>
        </w:rPr>
      </w:pPr>
      <w:r w:rsidRPr="00AF3DEA">
        <w:rPr>
          <w:rFonts w:ascii="Tahoma" w:hAnsi="Tahoma" w:cs="Tahoma"/>
          <w:b/>
          <w:sz w:val="28"/>
          <w:szCs w:val="28"/>
        </w:rPr>
        <w:t>Contenido</w:t>
      </w:r>
    </w:p>
    <w:p w:rsidR="00E26AFE" w:rsidRPr="00AF3DEA" w:rsidRDefault="00E26AFE" w:rsidP="00A14653">
      <w:pPr>
        <w:pStyle w:val="TDC1"/>
        <w:spacing w:after="240"/>
        <w:rPr>
          <w:rFonts w:ascii="Calibri" w:hAnsi="Calibri" w:cs="Times New Roman"/>
          <w:b w:val="0"/>
          <w:noProof/>
          <w:color w:val="auto"/>
          <w:lang w:val="es-BO" w:eastAsia="es-BO"/>
        </w:rPr>
      </w:pPr>
      <w:r w:rsidRPr="00AF3DEA">
        <w:rPr>
          <w:b w:val="0"/>
          <w:color w:val="auto"/>
          <w:lang w:val="es-ES"/>
        </w:rPr>
        <w:fldChar w:fldCharType="begin"/>
      </w:r>
      <w:r w:rsidRPr="00AF3DEA">
        <w:rPr>
          <w:b w:val="0"/>
          <w:color w:val="auto"/>
          <w:lang w:val="es-ES"/>
        </w:rPr>
        <w:instrText xml:space="preserve"> TOC \o "1-1" \h \z \t "Título 2,2,Título 3,3" </w:instrText>
      </w:r>
      <w:r w:rsidRPr="00AF3DEA">
        <w:rPr>
          <w:b w:val="0"/>
          <w:color w:val="auto"/>
          <w:lang w:val="es-ES"/>
        </w:rPr>
        <w:fldChar w:fldCharType="separate"/>
      </w:r>
      <w:hyperlink w:anchor="_Toc330030630" w:history="1">
        <w:r w:rsidRPr="00AF3DEA">
          <w:rPr>
            <w:rStyle w:val="Hipervnculo"/>
            <w:noProof/>
            <w:color w:val="auto"/>
          </w:rPr>
          <w:t>PARTE I</w:t>
        </w:r>
        <w:r w:rsidRPr="00AF3DEA">
          <w:rPr>
            <w:noProof/>
            <w:webHidden/>
            <w:color w:val="auto"/>
          </w:rPr>
          <w:tab/>
        </w:r>
        <w:r w:rsidRPr="00AF3DEA">
          <w:rPr>
            <w:noProof/>
            <w:webHidden/>
            <w:color w:val="auto"/>
          </w:rPr>
          <w:fldChar w:fldCharType="begin"/>
        </w:r>
        <w:r w:rsidRPr="00AF3DEA">
          <w:rPr>
            <w:noProof/>
            <w:webHidden/>
            <w:color w:val="auto"/>
          </w:rPr>
          <w:instrText xml:space="preserve"> PAGEREF _Toc330030630 \h </w:instrText>
        </w:r>
        <w:r w:rsidRPr="00AF3DEA">
          <w:rPr>
            <w:noProof/>
            <w:webHidden/>
            <w:color w:val="auto"/>
          </w:rPr>
        </w:r>
        <w:r w:rsidRPr="00AF3DEA">
          <w:rPr>
            <w:noProof/>
            <w:webHidden/>
            <w:color w:val="auto"/>
          </w:rPr>
          <w:fldChar w:fldCharType="separate"/>
        </w:r>
        <w:r w:rsidRPr="00AF3DEA">
          <w:rPr>
            <w:noProof/>
            <w:webHidden/>
            <w:color w:val="auto"/>
          </w:rPr>
          <w:t>3</w:t>
        </w:r>
        <w:r w:rsidRPr="00AF3DEA">
          <w:rPr>
            <w:noProof/>
            <w:webHidden/>
            <w:color w:val="auto"/>
          </w:rPr>
          <w:fldChar w:fldCharType="end"/>
        </w:r>
      </w:hyperlink>
    </w:p>
    <w:p w:rsidR="00E26AFE" w:rsidRPr="00AF3DEA" w:rsidRDefault="006960C8" w:rsidP="00A14653">
      <w:pPr>
        <w:pStyle w:val="TDC1"/>
        <w:spacing w:after="240"/>
        <w:rPr>
          <w:rFonts w:ascii="Calibri" w:hAnsi="Calibri" w:cs="Times New Roman"/>
          <w:b w:val="0"/>
          <w:noProof/>
          <w:color w:val="auto"/>
          <w:lang w:val="es-BO" w:eastAsia="es-BO"/>
        </w:rPr>
      </w:pPr>
      <w:hyperlink w:anchor="_Toc330030631" w:history="1">
        <w:r w:rsidR="00E26AFE" w:rsidRPr="00AF3DEA">
          <w:rPr>
            <w:rStyle w:val="Hipervnculo"/>
            <w:noProof/>
            <w:color w:val="auto"/>
          </w:rPr>
          <w:t>PARTE II</w:t>
        </w:r>
        <w:r w:rsidR="00E26AFE" w:rsidRPr="00AF3DEA">
          <w:rPr>
            <w:noProof/>
            <w:webHidden/>
            <w:color w:val="auto"/>
          </w:rPr>
          <w:tab/>
        </w:r>
        <w:r w:rsidR="00E26AFE" w:rsidRPr="00AF3DEA">
          <w:rPr>
            <w:noProof/>
            <w:webHidden/>
            <w:color w:val="auto"/>
          </w:rPr>
          <w:fldChar w:fldCharType="begin"/>
        </w:r>
        <w:r w:rsidR="00E26AFE" w:rsidRPr="00AF3DEA">
          <w:rPr>
            <w:noProof/>
            <w:webHidden/>
            <w:color w:val="auto"/>
          </w:rPr>
          <w:instrText xml:space="preserve"> PAGEREF _Toc330030631 \h </w:instrText>
        </w:r>
        <w:r w:rsidR="00E26AFE" w:rsidRPr="00AF3DEA">
          <w:rPr>
            <w:noProof/>
            <w:webHidden/>
            <w:color w:val="auto"/>
          </w:rPr>
        </w:r>
        <w:r w:rsidR="00E26AFE" w:rsidRPr="00AF3DEA">
          <w:rPr>
            <w:noProof/>
            <w:webHidden/>
            <w:color w:val="auto"/>
          </w:rPr>
          <w:fldChar w:fldCharType="separate"/>
        </w:r>
        <w:r w:rsidR="00E26AFE" w:rsidRPr="00AF3DEA">
          <w:rPr>
            <w:noProof/>
            <w:webHidden/>
            <w:color w:val="auto"/>
          </w:rPr>
          <w:t>1</w:t>
        </w:r>
        <w:r w:rsidR="00E26AFE" w:rsidRPr="00AF3DEA">
          <w:rPr>
            <w:noProof/>
            <w:webHidden/>
            <w:color w:val="auto"/>
          </w:rPr>
          <w:fldChar w:fldCharType="end"/>
        </w:r>
      </w:hyperlink>
      <w:r w:rsidR="00510249">
        <w:rPr>
          <w:noProof/>
          <w:color w:val="auto"/>
        </w:rPr>
        <w:t>2</w:t>
      </w:r>
    </w:p>
    <w:p w:rsidR="00E26AFE" w:rsidRPr="00AF3DEA" w:rsidRDefault="006960C8" w:rsidP="00A14653">
      <w:pPr>
        <w:pStyle w:val="TDC1"/>
        <w:spacing w:after="240"/>
        <w:rPr>
          <w:rFonts w:ascii="Calibri" w:hAnsi="Calibri" w:cs="Times New Roman"/>
          <w:b w:val="0"/>
          <w:noProof/>
          <w:color w:val="auto"/>
          <w:lang w:val="es-BO" w:eastAsia="es-BO"/>
        </w:rPr>
      </w:pPr>
      <w:hyperlink w:anchor="_Toc330030632" w:history="1">
        <w:r w:rsidR="00E26AFE" w:rsidRPr="00AF3DEA">
          <w:rPr>
            <w:rStyle w:val="Hipervnculo"/>
            <w:noProof/>
            <w:color w:val="auto"/>
          </w:rPr>
          <w:t>PARTE III</w:t>
        </w:r>
        <w:r w:rsidR="00E26AFE" w:rsidRPr="00AF3DEA">
          <w:rPr>
            <w:noProof/>
            <w:webHidden/>
            <w:color w:val="auto"/>
          </w:rPr>
          <w:tab/>
        </w:r>
      </w:hyperlink>
      <w:r w:rsidR="00510249">
        <w:rPr>
          <w:noProof/>
          <w:color w:val="auto"/>
        </w:rPr>
        <w:t>23</w:t>
      </w:r>
    </w:p>
    <w:p w:rsidR="00E26AFE" w:rsidRPr="00AF3DEA" w:rsidRDefault="00E26AFE" w:rsidP="00A14653">
      <w:pPr>
        <w:spacing w:after="240" w:line="240" w:lineRule="auto"/>
        <w:rPr>
          <w:b/>
        </w:rPr>
      </w:pPr>
      <w:r w:rsidRPr="00AF3DEA">
        <w:rPr>
          <w:b/>
        </w:rPr>
        <w:fldChar w:fldCharType="end"/>
      </w:r>
    </w:p>
    <w:p w:rsidR="00E53015" w:rsidRPr="00AF3DEA" w:rsidRDefault="00E26AFE" w:rsidP="00A14653">
      <w:pPr>
        <w:spacing w:after="240" w:line="240" w:lineRule="auto"/>
        <w:jc w:val="center"/>
        <w:rPr>
          <w:rFonts w:ascii="Tahoma" w:hAnsi="Tahoma" w:cs="Tahoma"/>
          <w:b/>
          <w:sz w:val="28"/>
          <w:szCs w:val="28"/>
        </w:rPr>
      </w:pPr>
      <w:r w:rsidRPr="00AF3DEA">
        <w:rPr>
          <w:b/>
        </w:rPr>
        <w:br w:type="page"/>
      </w:r>
      <w:bookmarkStart w:id="1" w:name="_Toc330030630"/>
      <w:r w:rsidRPr="00AF3DEA">
        <w:rPr>
          <w:rFonts w:ascii="Tahoma" w:hAnsi="Tahoma" w:cs="Tahoma"/>
          <w:b/>
          <w:sz w:val="28"/>
          <w:szCs w:val="28"/>
        </w:rPr>
        <w:lastRenderedPageBreak/>
        <w:t>PARTE I</w:t>
      </w:r>
      <w:bookmarkEnd w:id="1"/>
    </w:p>
    <w:p w:rsidR="00E26AFE" w:rsidRPr="00AF3DEA" w:rsidRDefault="00E26AFE" w:rsidP="00A14653">
      <w:pPr>
        <w:spacing w:after="240" w:line="240" w:lineRule="auto"/>
        <w:jc w:val="center"/>
        <w:rPr>
          <w:rFonts w:ascii="Tahoma" w:hAnsi="Tahoma" w:cs="Tahoma"/>
          <w:b/>
          <w:sz w:val="28"/>
          <w:szCs w:val="28"/>
        </w:rPr>
      </w:pPr>
      <w:r w:rsidRPr="00AF3DEA">
        <w:rPr>
          <w:rFonts w:ascii="Tahoma" w:hAnsi="Tahoma" w:cs="Tahoma"/>
          <w:b/>
          <w:sz w:val="28"/>
          <w:szCs w:val="28"/>
        </w:rPr>
        <w:t>INFORMACIÓN GENERAL A LOS PROPONENTES</w:t>
      </w:r>
    </w:p>
    <w:p w:rsidR="00E26AFE" w:rsidRPr="00AF3DEA" w:rsidRDefault="00E26AFE" w:rsidP="004B280C">
      <w:pPr>
        <w:numPr>
          <w:ilvl w:val="0"/>
          <w:numId w:val="14"/>
        </w:numPr>
        <w:spacing w:after="240" w:line="240" w:lineRule="auto"/>
        <w:ind w:left="0" w:firstLine="0"/>
        <w:jc w:val="both"/>
        <w:rPr>
          <w:rFonts w:ascii="Tahoma" w:hAnsi="Tahoma" w:cs="Tahoma"/>
          <w:b/>
          <w:sz w:val="28"/>
          <w:szCs w:val="28"/>
        </w:rPr>
      </w:pPr>
      <w:r w:rsidRPr="00AF3DEA">
        <w:rPr>
          <w:rFonts w:ascii="Tahoma" w:hAnsi="Tahoma" w:cs="Tahoma"/>
          <w:b/>
          <w:sz w:val="28"/>
          <w:szCs w:val="28"/>
        </w:rPr>
        <w:t>Antecedentes</w:t>
      </w:r>
    </w:p>
    <w:p w:rsidR="00E26AFE" w:rsidRPr="00AF3DEA" w:rsidRDefault="00E26AFE" w:rsidP="00A14653">
      <w:pPr>
        <w:pStyle w:val="Continuarlista"/>
        <w:spacing w:after="240"/>
        <w:ind w:left="709"/>
        <w:rPr>
          <w:rFonts w:ascii="Tahoma" w:hAnsi="Tahoma" w:cs="Tahoma"/>
          <w:sz w:val="22"/>
          <w:lang w:val="es-ES_tradnl" w:eastAsia="es-ES"/>
        </w:rPr>
      </w:pPr>
      <w:r w:rsidRPr="00AF3DEA">
        <w:rPr>
          <w:rFonts w:ascii="Tahoma" w:hAnsi="Tahoma" w:cs="Tahoma"/>
          <w:sz w:val="22"/>
          <w:lang w:val="es-ES_tradnl" w:eastAsia="es-ES"/>
        </w:rPr>
        <w:t>La Empresa Nacional de Telecomunicaciones Sociedad Anónima (</w:t>
      </w:r>
      <w:r w:rsidR="005D5917" w:rsidRPr="00AF3DEA">
        <w:rPr>
          <w:rFonts w:ascii="Tahoma" w:hAnsi="Tahoma" w:cs="Tahoma"/>
          <w:sz w:val="22"/>
          <w:lang w:val="es-ES_tradnl" w:eastAsia="es-ES"/>
        </w:rPr>
        <w:t>ENTEL S.A.</w:t>
      </w:r>
      <w:r w:rsidRPr="00AF3DEA">
        <w:rPr>
          <w:rFonts w:ascii="Tahoma" w:hAnsi="Tahoma" w:cs="Tahoma"/>
          <w:sz w:val="22"/>
          <w:lang w:val="es-ES_tradnl" w:eastAsia="es-ES"/>
        </w:rPr>
        <w:t>) en cumplimiento a normas internas en vigencia, efectúa la presente Licitación Pública en el marco de la ejecución del Proyecto “Adquisición</w:t>
      </w:r>
      <w:r w:rsidR="00E53015" w:rsidRPr="00AF3DEA">
        <w:rPr>
          <w:rFonts w:ascii="Tahoma" w:hAnsi="Tahoma" w:cs="Tahoma"/>
          <w:sz w:val="22"/>
          <w:lang w:val="es-ES_tradnl" w:eastAsia="es-ES"/>
        </w:rPr>
        <w:t xml:space="preserve"> e Implementación </w:t>
      </w:r>
      <w:r w:rsidR="003B7133" w:rsidRPr="00AF3DEA">
        <w:rPr>
          <w:rFonts w:ascii="Tahoma" w:hAnsi="Tahoma" w:cs="Tahoma"/>
          <w:sz w:val="22"/>
          <w:lang w:val="es-ES_tradnl" w:eastAsia="es-ES"/>
        </w:rPr>
        <w:t xml:space="preserve">de Hardware y Software para </w:t>
      </w:r>
      <w:r w:rsidR="00A14653" w:rsidRPr="00AF3DEA">
        <w:rPr>
          <w:rFonts w:ascii="Tahoma" w:hAnsi="Tahoma" w:cs="Tahoma"/>
          <w:sz w:val="22"/>
          <w:lang w:val="es-ES_tradnl" w:eastAsia="es-ES"/>
        </w:rPr>
        <w:t>la Plataforma</w:t>
      </w:r>
      <w:r w:rsidR="00E53015" w:rsidRPr="00AF3DEA">
        <w:rPr>
          <w:rFonts w:ascii="Tahoma" w:hAnsi="Tahoma" w:cs="Tahoma"/>
          <w:sz w:val="22"/>
          <w:lang w:val="es-ES_tradnl" w:eastAsia="es-ES"/>
        </w:rPr>
        <w:t xml:space="preserve"> </w:t>
      </w:r>
      <w:proofErr w:type="spellStart"/>
      <w:r w:rsidR="00E53015" w:rsidRPr="00AF3DEA">
        <w:rPr>
          <w:rFonts w:ascii="Tahoma" w:hAnsi="Tahoma" w:cs="Tahoma"/>
          <w:sz w:val="22"/>
          <w:lang w:val="es-ES_tradnl" w:eastAsia="es-ES"/>
        </w:rPr>
        <w:t>Ringback</w:t>
      </w:r>
      <w:proofErr w:type="spellEnd"/>
      <w:r w:rsidR="00E53015" w:rsidRPr="00AF3DEA">
        <w:rPr>
          <w:rFonts w:ascii="Tahoma" w:hAnsi="Tahoma" w:cs="Tahoma"/>
          <w:sz w:val="22"/>
          <w:lang w:val="es-ES_tradnl" w:eastAsia="es-ES"/>
        </w:rPr>
        <w:t xml:space="preserve"> Tones</w:t>
      </w:r>
      <w:r w:rsidRPr="00AF3DEA">
        <w:rPr>
          <w:rFonts w:ascii="Tahoma" w:hAnsi="Tahoma" w:cs="Tahoma"/>
          <w:sz w:val="22"/>
          <w:lang w:val="es-ES_tradnl" w:eastAsia="es-ES"/>
        </w:rPr>
        <w:t>”,</w:t>
      </w:r>
      <w:r w:rsidR="00E53015" w:rsidRPr="00AF3DEA">
        <w:rPr>
          <w:rFonts w:ascii="Tahoma" w:hAnsi="Tahoma" w:cs="Tahoma"/>
          <w:sz w:val="22"/>
          <w:lang w:val="es-ES_tradnl" w:eastAsia="es-ES"/>
        </w:rPr>
        <w:t xml:space="preserve"> </w:t>
      </w:r>
      <w:r w:rsidRPr="00AF3DEA">
        <w:rPr>
          <w:rFonts w:ascii="Tahoma" w:hAnsi="Tahoma" w:cs="Tahoma"/>
          <w:sz w:val="22"/>
          <w:lang w:val="es-ES_tradnl" w:eastAsia="es-ES"/>
        </w:rPr>
        <w:t>conforme a lo especificado en el presente documento.</w:t>
      </w:r>
    </w:p>
    <w:p w:rsidR="00E26AFE" w:rsidRPr="00AF3DEA" w:rsidRDefault="00E26AFE" w:rsidP="004B280C">
      <w:pPr>
        <w:numPr>
          <w:ilvl w:val="0"/>
          <w:numId w:val="14"/>
        </w:numPr>
        <w:spacing w:after="240" w:line="240" w:lineRule="auto"/>
        <w:ind w:left="0" w:firstLine="0"/>
        <w:jc w:val="both"/>
        <w:rPr>
          <w:rFonts w:ascii="Tahoma" w:hAnsi="Tahoma" w:cs="Tahoma"/>
          <w:b/>
          <w:sz w:val="28"/>
          <w:szCs w:val="28"/>
        </w:rPr>
      </w:pPr>
      <w:r w:rsidRPr="00AF3DEA">
        <w:rPr>
          <w:rFonts w:ascii="Tahoma" w:hAnsi="Tahoma" w:cs="Tahoma"/>
          <w:b/>
          <w:sz w:val="28"/>
          <w:szCs w:val="28"/>
        </w:rPr>
        <w:t>Objeto de la Contratación</w:t>
      </w:r>
    </w:p>
    <w:p w:rsidR="00E53015" w:rsidRPr="00AF3DEA" w:rsidRDefault="00E26AFE" w:rsidP="00A14653">
      <w:pPr>
        <w:pStyle w:val="WW-Textoindependiente2"/>
        <w:spacing w:after="240" w:line="240" w:lineRule="auto"/>
        <w:ind w:left="709"/>
        <w:rPr>
          <w:rFonts w:ascii="Tahoma" w:hAnsi="Tahoma" w:cs="Tahoma"/>
          <w:sz w:val="22"/>
        </w:rPr>
      </w:pPr>
      <w:r w:rsidRPr="00AF3DEA">
        <w:rPr>
          <w:rFonts w:ascii="Tahoma" w:hAnsi="Tahoma" w:cs="Tahoma"/>
          <w:sz w:val="22"/>
          <w:lang w:val="es-BO" w:eastAsia="en-US"/>
        </w:rPr>
        <w:t xml:space="preserve">El objeto de la presente Licitación Pública es la contratación de una empresa </w:t>
      </w:r>
      <w:r w:rsidR="00E53015" w:rsidRPr="00AF3DEA">
        <w:rPr>
          <w:rFonts w:ascii="Tahoma" w:hAnsi="Tahoma" w:cs="Tahoma"/>
          <w:sz w:val="22"/>
          <w:lang w:val="es-BO" w:eastAsia="en-US"/>
        </w:rPr>
        <w:t xml:space="preserve">que provea </w:t>
      </w:r>
      <w:r w:rsidR="00E53015" w:rsidRPr="00AF3DEA">
        <w:rPr>
          <w:rFonts w:ascii="Tahoma" w:hAnsi="Tahoma" w:cs="Tahoma"/>
          <w:sz w:val="22"/>
        </w:rPr>
        <w:t>Hardware y Software</w:t>
      </w:r>
      <w:r w:rsidR="003B7133" w:rsidRPr="00AF3DEA">
        <w:rPr>
          <w:rFonts w:ascii="Tahoma" w:hAnsi="Tahoma" w:cs="Tahoma"/>
          <w:sz w:val="22"/>
        </w:rPr>
        <w:t xml:space="preserve"> e implemente los mismos</w:t>
      </w:r>
      <w:r w:rsidR="00E53015" w:rsidRPr="00AF3DEA">
        <w:rPr>
          <w:rFonts w:ascii="Tahoma" w:hAnsi="Tahoma" w:cs="Tahoma"/>
          <w:sz w:val="22"/>
        </w:rPr>
        <w:t xml:space="preserve"> para la Plataforma </w:t>
      </w:r>
      <w:proofErr w:type="spellStart"/>
      <w:r w:rsidR="00E53015" w:rsidRPr="00AF3DEA">
        <w:rPr>
          <w:rFonts w:ascii="Tahoma" w:hAnsi="Tahoma" w:cs="Tahoma"/>
          <w:sz w:val="22"/>
        </w:rPr>
        <w:t>Ringback</w:t>
      </w:r>
      <w:proofErr w:type="spellEnd"/>
      <w:r w:rsidR="00E53015" w:rsidRPr="00AF3DEA">
        <w:rPr>
          <w:rFonts w:ascii="Tahoma" w:hAnsi="Tahoma" w:cs="Tahoma"/>
          <w:sz w:val="22"/>
        </w:rPr>
        <w:t xml:space="preserve"> Tones.</w:t>
      </w:r>
    </w:p>
    <w:p w:rsidR="003B7133" w:rsidRPr="00AF3DEA" w:rsidRDefault="003B7133" w:rsidP="00A14653">
      <w:pPr>
        <w:pStyle w:val="WW-Textoindependiente2"/>
        <w:spacing w:after="240" w:line="240" w:lineRule="auto"/>
        <w:ind w:left="709"/>
        <w:rPr>
          <w:rFonts w:ascii="Tahoma" w:hAnsi="Tahoma" w:cs="Tahoma"/>
          <w:sz w:val="22"/>
          <w:lang w:val="es-BO" w:eastAsia="en-US"/>
        </w:rPr>
      </w:pPr>
      <w:r w:rsidRPr="00AF3DEA">
        <w:rPr>
          <w:rFonts w:ascii="Tahoma" w:hAnsi="Tahoma" w:cs="Tahoma"/>
          <w:sz w:val="22"/>
          <w:szCs w:val="22"/>
        </w:rPr>
        <w:t xml:space="preserve">A objeto de facilitar la preparación, estructuración y presentación de su oferta, </w:t>
      </w:r>
      <w:r w:rsidRPr="00AF3DEA">
        <w:rPr>
          <w:rFonts w:ascii="Tahoma" w:hAnsi="Tahoma" w:cs="Tahoma"/>
          <w:sz w:val="22"/>
          <w:lang w:val="es-BO" w:eastAsia="en-US"/>
        </w:rPr>
        <w:t xml:space="preserve">se pide al proponente considerar y revisar todos los puntos descritos </w:t>
      </w:r>
      <w:r w:rsidR="0072689F" w:rsidRPr="00AF3DEA">
        <w:rPr>
          <w:rFonts w:ascii="Tahoma" w:hAnsi="Tahoma" w:cs="Tahoma"/>
          <w:sz w:val="22"/>
          <w:lang w:val="es-BO" w:eastAsia="en-US"/>
        </w:rPr>
        <w:t xml:space="preserve">en los presentes </w:t>
      </w:r>
      <w:r w:rsidRPr="00AF3DEA">
        <w:rPr>
          <w:rFonts w:ascii="Tahoma" w:hAnsi="Tahoma" w:cs="Tahoma"/>
          <w:sz w:val="22"/>
          <w:szCs w:val="22"/>
        </w:rPr>
        <w:t>Té</w:t>
      </w:r>
      <w:r w:rsidR="00997B79">
        <w:rPr>
          <w:rFonts w:ascii="Tahoma" w:hAnsi="Tahoma" w:cs="Tahoma"/>
          <w:sz w:val="22"/>
          <w:szCs w:val="22"/>
        </w:rPr>
        <w:t>r</w:t>
      </w:r>
      <w:r w:rsidRPr="00AF3DEA">
        <w:rPr>
          <w:rFonts w:ascii="Tahoma" w:hAnsi="Tahoma" w:cs="Tahoma"/>
          <w:sz w:val="22"/>
          <w:szCs w:val="22"/>
        </w:rPr>
        <w:t>mino</w:t>
      </w:r>
      <w:r w:rsidR="0072689F" w:rsidRPr="00AF3DEA">
        <w:rPr>
          <w:rFonts w:ascii="Tahoma" w:hAnsi="Tahoma" w:cs="Tahoma"/>
          <w:sz w:val="22"/>
          <w:szCs w:val="22"/>
        </w:rPr>
        <w:t>s</w:t>
      </w:r>
      <w:r w:rsidRPr="00AF3DEA">
        <w:rPr>
          <w:rFonts w:ascii="Tahoma" w:hAnsi="Tahoma" w:cs="Tahoma"/>
          <w:sz w:val="22"/>
          <w:szCs w:val="22"/>
        </w:rPr>
        <w:t xml:space="preserve"> Básicos de Contratación en su integridad</w:t>
      </w:r>
      <w:r w:rsidR="0072689F" w:rsidRPr="00AF3DEA">
        <w:rPr>
          <w:rFonts w:ascii="Tahoma" w:hAnsi="Tahoma" w:cs="Tahoma"/>
          <w:sz w:val="22"/>
          <w:szCs w:val="22"/>
        </w:rPr>
        <w:t>.</w:t>
      </w:r>
    </w:p>
    <w:p w:rsidR="00E26AFE" w:rsidRPr="00AF3DEA" w:rsidRDefault="00E26AFE" w:rsidP="004B280C">
      <w:pPr>
        <w:numPr>
          <w:ilvl w:val="0"/>
          <w:numId w:val="14"/>
        </w:numPr>
        <w:tabs>
          <w:tab w:val="left" w:pos="709"/>
        </w:tabs>
        <w:spacing w:after="240" w:line="240" w:lineRule="auto"/>
        <w:ind w:left="0" w:firstLine="0"/>
        <w:jc w:val="both"/>
        <w:rPr>
          <w:rFonts w:ascii="Tahoma" w:hAnsi="Tahoma" w:cs="Tahoma"/>
          <w:b/>
          <w:sz w:val="28"/>
          <w:szCs w:val="28"/>
        </w:rPr>
      </w:pPr>
      <w:r w:rsidRPr="00AF3DEA">
        <w:rPr>
          <w:rFonts w:ascii="Tahoma" w:hAnsi="Tahoma" w:cs="Tahoma"/>
          <w:b/>
          <w:sz w:val="28"/>
          <w:szCs w:val="28"/>
        </w:rPr>
        <w:t xml:space="preserve">Lugar de entrega </w:t>
      </w:r>
    </w:p>
    <w:p w:rsidR="00D04B40" w:rsidRPr="00AF3DEA" w:rsidRDefault="00D04B40" w:rsidP="00A14653">
      <w:pPr>
        <w:pStyle w:val="Continuarlista"/>
        <w:spacing w:after="240"/>
        <w:ind w:left="709"/>
        <w:rPr>
          <w:rFonts w:ascii="Tahoma" w:hAnsi="Tahoma" w:cs="Tahoma"/>
          <w:sz w:val="22"/>
        </w:rPr>
      </w:pPr>
      <w:r w:rsidRPr="00AF3DEA">
        <w:rPr>
          <w:rFonts w:ascii="Tahoma" w:hAnsi="Tahoma" w:cs="Tahoma"/>
          <w:sz w:val="22"/>
        </w:rPr>
        <w:t xml:space="preserve">La entrega se realizará en oficinas de </w:t>
      </w:r>
      <w:r w:rsidR="005D5917" w:rsidRPr="00AF3DEA">
        <w:rPr>
          <w:rFonts w:ascii="Tahoma" w:hAnsi="Tahoma" w:cs="Tahoma"/>
          <w:sz w:val="22"/>
        </w:rPr>
        <w:t>ENTEL S.A.</w:t>
      </w:r>
      <w:r w:rsidRPr="00AF3DEA">
        <w:rPr>
          <w:rFonts w:ascii="Tahoma" w:hAnsi="Tahoma" w:cs="Tahoma"/>
          <w:sz w:val="22"/>
        </w:rPr>
        <w:t xml:space="preserve"> de La Paz, Santa Cruz o Cochabamba</w:t>
      </w:r>
      <w:r w:rsidR="00E26AFE" w:rsidRPr="00AF3DEA">
        <w:rPr>
          <w:rFonts w:ascii="Tahoma" w:hAnsi="Tahoma" w:cs="Tahoma"/>
          <w:sz w:val="22"/>
        </w:rPr>
        <w:t xml:space="preserve"> previa coordinación entre partes. </w:t>
      </w:r>
    </w:p>
    <w:p w:rsidR="00E26AFE" w:rsidRPr="00AF3DEA" w:rsidRDefault="00E26AFE" w:rsidP="00A14653">
      <w:pPr>
        <w:pStyle w:val="Continuarlista"/>
        <w:spacing w:after="240"/>
        <w:ind w:left="709"/>
        <w:rPr>
          <w:rFonts w:ascii="Tahoma" w:hAnsi="Tahoma" w:cs="Tahoma"/>
          <w:sz w:val="22"/>
        </w:rPr>
      </w:pPr>
      <w:r w:rsidRPr="00AF3DEA">
        <w:rPr>
          <w:rFonts w:ascii="Tahoma" w:hAnsi="Tahoma" w:cs="Tahoma"/>
          <w:sz w:val="22"/>
        </w:rPr>
        <w:t xml:space="preserve">Los oferentes extranjeros que deseen participar del presente proceso podrán realizar la entrega de equipos/materiales en condiciones </w:t>
      </w:r>
      <w:proofErr w:type="spellStart"/>
      <w:r w:rsidRPr="00AF3DEA">
        <w:rPr>
          <w:rFonts w:ascii="Tahoma" w:hAnsi="Tahoma" w:cs="Tahoma"/>
          <w:sz w:val="22"/>
        </w:rPr>
        <w:t>DAP</w:t>
      </w:r>
      <w:proofErr w:type="spellEnd"/>
      <w:r w:rsidRPr="00AF3DEA">
        <w:rPr>
          <w:rFonts w:ascii="Tahoma" w:hAnsi="Tahoma" w:cs="Tahoma"/>
          <w:sz w:val="22"/>
        </w:rPr>
        <w:t xml:space="preserve"> (de acuerdo a </w:t>
      </w:r>
      <w:proofErr w:type="spellStart"/>
      <w:r w:rsidRPr="00AF3DEA">
        <w:rPr>
          <w:rFonts w:ascii="Tahoma" w:hAnsi="Tahoma" w:cs="Tahoma"/>
          <w:sz w:val="22"/>
        </w:rPr>
        <w:t>incoterms</w:t>
      </w:r>
      <w:proofErr w:type="spellEnd"/>
      <w:r w:rsidRPr="00AF3DEA">
        <w:rPr>
          <w:rFonts w:ascii="Tahoma" w:hAnsi="Tahoma" w:cs="Tahoma"/>
          <w:sz w:val="22"/>
        </w:rPr>
        <w:t xml:space="preserve"> 2010), para oferentes nacionales la entrega debe realizarse en condiciones </w:t>
      </w:r>
      <w:proofErr w:type="spellStart"/>
      <w:r w:rsidRPr="00AF3DEA">
        <w:rPr>
          <w:rFonts w:ascii="Tahoma" w:hAnsi="Tahoma" w:cs="Tahoma"/>
          <w:sz w:val="22"/>
        </w:rPr>
        <w:t>DDP</w:t>
      </w:r>
      <w:proofErr w:type="spellEnd"/>
      <w:r w:rsidRPr="00AF3DEA">
        <w:rPr>
          <w:rFonts w:ascii="Tahoma" w:hAnsi="Tahoma" w:cs="Tahoma"/>
          <w:sz w:val="22"/>
        </w:rPr>
        <w:t>, incluyendo los impuestos de ley.</w:t>
      </w:r>
    </w:p>
    <w:p w:rsidR="00E26AFE" w:rsidRPr="00AF3DEA" w:rsidRDefault="00E26AFE" w:rsidP="004B280C">
      <w:pPr>
        <w:numPr>
          <w:ilvl w:val="0"/>
          <w:numId w:val="14"/>
        </w:numPr>
        <w:spacing w:after="240" w:line="240" w:lineRule="auto"/>
        <w:ind w:left="709" w:hanging="709"/>
        <w:jc w:val="both"/>
        <w:rPr>
          <w:rFonts w:ascii="Tahoma" w:hAnsi="Tahoma" w:cs="Tahoma"/>
          <w:b/>
          <w:sz w:val="28"/>
          <w:szCs w:val="28"/>
        </w:rPr>
      </w:pPr>
      <w:r w:rsidRPr="00AF3DEA">
        <w:rPr>
          <w:rFonts w:ascii="Tahoma" w:hAnsi="Tahoma" w:cs="Tahoma"/>
          <w:b/>
          <w:sz w:val="28"/>
          <w:szCs w:val="28"/>
        </w:rPr>
        <w:t>Referente del proceso</w:t>
      </w:r>
    </w:p>
    <w:p w:rsidR="00E26AFE" w:rsidRPr="00AF3DEA" w:rsidRDefault="00E26AFE" w:rsidP="00A14653">
      <w:pPr>
        <w:pStyle w:val="Continuarlista"/>
        <w:spacing w:after="240"/>
        <w:ind w:left="709"/>
        <w:rPr>
          <w:rFonts w:ascii="Tahoma" w:hAnsi="Tahoma" w:cs="Tahoma"/>
          <w:sz w:val="22"/>
        </w:rPr>
      </w:pPr>
      <w:r w:rsidRPr="00AF3DEA">
        <w:rPr>
          <w:rFonts w:ascii="Tahoma" w:hAnsi="Tahoma" w:cs="Tahoma"/>
          <w:sz w:val="22"/>
        </w:rPr>
        <w:t>La coordinación del presente proceso hasta su ad</w:t>
      </w:r>
      <w:r w:rsidR="00D04B40" w:rsidRPr="00AF3DEA">
        <w:rPr>
          <w:rFonts w:ascii="Tahoma" w:hAnsi="Tahoma" w:cs="Tahoma"/>
          <w:sz w:val="22"/>
        </w:rPr>
        <w:t xml:space="preserve">judicación estará a cargo de </w:t>
      </w:r>
      <w:r w:rsidRPr="00AF3DEA">
        <w:rPr>
          <w:rFonts w:ascii="Tahoma" w:hAnsi="Tahoma" w:cs="Tahoma"/>
          <w:sz w:val="22"/>
        </w:rPr>
        <w:t xml:space="preserve">la Subgerencia de Adquisiciones. </w:t>
      </w:r>
    </w:p>
    <w:p w:rsidR="00E26AFE" w:rsidRPr="00AF3DEA" w:rsidRDefault="00E26AFE" w:rsidP="00A14653">
      <w:pPr>
        <w:pStyle w:val="Continuarlista"/>
        <w:spacing w:after="240"/>
        <w:ind w:left="709"/>
        <w:rPr>
          <w:rFonts w:ascii="Tahoma" w:hAnsi="Tahoma" w:cs="Tahoma"/>
          <w:sz w:val="22"/>
        </w:rPr>
      </w:pPr>
      <w:r w:rsidRPr="00AF3DEA">
        <w:rPr>
          <w:rFonts w:ascii="Tahoma" w:hAnsi="Tahoma" w:cs="Tahoma"/>
          <w:sz w:val="22"/>
        </w:rPr>
        <w:t xml:space="preserve">Posterior a su adjudicación y firma de contrato, estará a cargo de la Gerencia Nacional de Tecnología por medio de la Subgerencia de </w:t>
      </w:r>
      <w:r w:rsidR="00D04B40" w:rsidRPr="00AF3DEA">
        <w:rPr>
          <w:rFonts w:ascii="Tahoma" w:hAnsi="Tahoma" w:cs="Tahoma"/>
          <w:sz w:val="22"/>
        </w:rPr>
        <w:t>Planificación de Proyectos</w:t>
      </w:r>
      <w:r w:rsidRPr="00AF3DEA">
        <w:rPr>
          <w:rFonts w:ascii="Tahoma" w:hAnsi="Tahoma" w:cs="Tahoma"/>
          <w:sz w:val="22"/>
        </w:rPr>
        <w:t>.</w:t>
      </w:r>
    </w:p>
    <w:p w:rsidR="00E26AFE" w:rsidRPr="00AF3DEA" w:rsidRDefault="00E26AFE" w:rsidP="004B280C">
      <w:pPr>
        <w:numPr>
          <w:ilvl w:val="0"/>
          <w:numId w:val="14"/>
        </w:numPr>
        <w:tabs>
          <w:tab w:val="left" w:pos="0"/>
        </w:tabs>
        <w:spacing w:after="240" w:line="240" w:lineRule="auto"/>
        <w:ind w:left="0" w:firstLine="0"/>
        <w:jc w:val="both"/>
        <w:rPr>
          <w:rFonts w:ascii="Tahoma" w:hAnsi="Tahoma" w:cs="Tahoma"/>
          <w:b/>
          <w:sz w:val="28"/>
          <w:szCs w:val="28"/>
        </w:rPr>
      </w:pPr>
      <w:r w:rsidRPr="00AF3DEA">
        <w:rPr>
          <w:rFonts w:ascii="Tahoma" w:hAnsi="Tahoma" w:cs="Tahoma"/>
          <w:b/>
          <w:sz w:val="28"/>
          <w:szCs w:val="28"/>
        </w:rPr>
        <w:t>Proponentes elegibles</w:t>
      </w:r>
    </w:p>
    <w:p w:rsidR="00E26AFE" w:rsidRPr="00AF3DEA" w:rsidRDefault="00E26AFE" w:rsidP="00A14653">
      <w:pPr>
        <w:tabs>
          <w:tab w:val="left" w:pos="709"/>
        </w:tabs>
        <w:spacing w:after="240" w:line="240" w:lineRule="auto"/>
        <w:ind w:left="709"/>
        <w:jc w:val="both"/>
        <w:rPr>
          <w:rFonts w:ascii="Tahoma" w:hAnsi="Tahoma" w:cs="Tahoma"/>
        </w:rPr>
      </w:pPr>
      <w:r w:rsidRPr="00AF3DEA">
        <w:rPr>
          <w:rFonts w:ascii="Tahoma" w:hAnsi="Tahoma" w:cs="Tahoma"/>
        </w:rPr>
        <w:t>Están impedidos de participar, directa o indirectamente, en los procesos de adquisición de bienes y/o contratación de servicios, las personas naturales o jurídicas comprendidas en los siguientes casos:</w:t>
      </w:r>
    </w:p>
    <w:p w:rsidR="00E26AFE" w:rsidRPr="00AF3DEA" w:rsidRDefault="00E26AFE" w:rsidP="00A14653">
      <w:pPr>
        <w:tabs>
          <w:tab w:val="left" w:pos="709"/>
        </w:tabs>
        <w:spacing w:after="240" w:line="240" w:lineRule="auto"/>
        <w:ind w:left="709"/>
        <w:jc w:val="both"/>
        <w:rPr>
          <w:rFonts w:ascii="Tahoma" w:hAnsi="Tahoma" w:cs="Tahoma"/>
        </w:rPr>
      </w:pPr>
    </w:p>
    <w:p w:rsidR="00E26AFE" w:rsidRPr="00AF3DEA" w:rsidRDefault="00E26AFE" w:rsidP="00A14653">
      <w:pPr>
        <w:tabs>
          <w:tab w:val="left" w:pos="709"/>
        </w:tabs>
        <w:spacing w:after="240" w:line="240" w:lineRule="auto"/>
        <w:ind w:left="709"/>
        <w:jc w:val="both"/>
        <w:rPr>
          <w:rFonts w:ascii="Tahoma" w:hAnsi="Tahoma" w:cs="Tahoma"/>
        </w:rPr>
      </w:pPr>
    </w:p>
    <w:p w:rsidR="00E26AFE" w:rsidRPr="00AF3DEA" w:rsidRDefault="00E26AFE" w:rsidP="00A14653">
      <w:pPr>
        <w:tabs>
          <w:tab w:val="left" w:pos="567"/>
        </w:tabs>
        <w:spacing w:after="240" w:line="240" w:lineRule="auto"/>
        <w:ind w:left="567"/>
        <w:jc w:val="both"/>
        <w:rPr>
          <w:rFonts w:ascii="Tahoma" w:hAnsi="Tahoma" w:cs="Tahoma"/>
        </w:rPr>
      </w:pPr>
    </w:p>
    <w:p w:rsidR="00E26AFE" w:rsidRPr="00AF3DEA" w:rsidRDefault="00E26AFE" w:rsidP="004B280C">
      <w:pPr>
        <w:pStyle w:val="Prrafodelista"/>
        <w:numPr>
          <w:ilvl w:val="0"/>
          <w:numId w:val="22"/>
        </w:numPr>
        <w:spacing w:after="240" w:line="240" w:lineRule="auto"/>
        <w:contextualSpacing/>
        <w:jc w:val="both"/>
        <w:rPr>
          <w:rFonts w:ascii="Tahoma" w:hAnsi="Tahoma" w:cs="Tahoma"/>
          <w:iCs/>
        </w:rPr>
      </w:pPr>
      <w:r w:rsidRPr="00AF3DEA">
        <w:rPr>
          <w:rFonts w:ascii="Tahoma" w:hAnsi="Tahoma" w:cs="Tahoma"/>
          <w:iCs/>
        </w:rPr>
        <w:lastRenderedPageBreak/>
        <w:t xml:space="preserve">Los proveedores de </w:t>
      </w:r>
      <w:r w:rsidR="005D5917" w:rsidRPr="00AF3DEA">
        <w:rPr>
          <w:rFonts w:ascii="Tahoma" w:hAnsi="Tahoma" w:cs="Tahoma"/>
          <w:iCs/>
        </w:rPr>
        <w:t>ENTEL S.A.</w:t>
      </w:r>
      <w:r w:rsidRPr="00AF3DEA">
        <w:rPr>
          <w:rFonts w:ascii="Tahoma" w:hAnsi="Tahoma" w:cs="Tahoma"/>
          <w:iCs/>
        </w:rPr>
        <w:t xml:space="preserve"> que tengan:</w:t>
      </w:r>
    </w:p>
    <w:p w:rsidR="00E26AFE" w:rsidRPr="00AF3DEA" w:rsidRDefault="00E26AFE" w:rsidP="004B280C">
      <w:pPr>
        <w:pStyle w:val="Prrafodelista"/>
        <w:numPr>
          <w:ilvl w:val="3"/>
          <w:numId w:val="22"/>
        </w:numPr>
        <w:spacing w:after="240" w:line="240" w:lineRule="auto"/>
        <w:contextualSpacing/>
        <w:jc w:val="both"/>
        <w:rPr>
          <w:rFonts w:ascii="Tahoma" w:hAnsi="Tahoma" w:cs="Tahoma"/>
          <w:iCs/>
        </w:rPr>
      </w:pPr>
      <w:r w:rsidRPr="00AF3DEA">
        <w:rPr>
          <w:rFonts w:ascii="Tahoma" w:hAnsi="Tahoma" w:cs="Tahoma"/>
          <w:iCs/>
        </w:rPr>
        <w:t xml:space="preserve">Cuentas por pagar a </w:t>
      </w:r>
      <w:r w:rsidR="005D5917" w:rsidRPr="00AF3DEA">
        <w:rPr>
          <w:rFonts w:ascii="Tahoma" w:hAnsi="Tahoma" w:cs="Tahoma"/>
          <w:iCs/>
        </w:rPr>
        <w:t>ENTEL S.A.</w:t>
      </w:r>
    </w:p>
    <w:p w:rsidR="00E26AFE" w:rsidRPr="00AF3DEA" w:rsidRDefault="00E26AFE" w:rsidP="004B280C">
      <w:pPr>
        <w:pStyle w:val="Prrafodelista"/>
        <w:numPr>
          <w:ilvl w:val="3"/>
          <w:numId w:val="22"/>
        </w:numPr>
        <w:spacing w:after="240" w:line="240" w:lineRule="auto"/>
        <w:contextualSpacing/>
        <w:jc w:val="both"/>
        <w:rPr>
          <w:rFonts w:ascii="Tahoma" w:hAnsi="Tahoma" w:cs="Tahoma"/>
          <w:iCs/>
        </w:rPr>
      </w:pPr>
      <w:r w:rsidRPr="00AF3DEA">
        <w:rPr>
          <w:rFonts w:ascii="Tahoma" w:hAnsi="Tahoma" w:cs="Tahoma"/>
          <w:iCs/>
        </w:rPr>
        <w:t>Observaciones en la calidad de sus productos o servicios.</w:t>
      </w:r>
    </w:p>
    <w:p w:rsidR="00E26AFE" w:rsidRPr="00AF3DEA" w:rsidRDefault="00E26AFE" w:rsidP="004B280C">
      <w:pPr>
        <w:pStyle w:val="Prrafodelista"/>
        <w:numPr>
          <w:ilvl w:val="3"/>
          <w:numId w:val="22"/>
        </w:numPr>
        <w:spacing w:after="240" w:line="240" w:lineRule="auto"/>
        <w:contextualSpacing/>
        <w:jc w:val="both"/>
        <w:rPr>
          <w:rFonts w:ascii="Tahoma" w:hAnsi="Tahoma" w:cs="Tahoma"/>
          <w:iCs/>
        </w:rPr>
      </w:pPr>
      <w:r w:rsidRPr="00AF3DEA">
        <w:rPr>
          <w:rFonts w:ascii="Tahoma" w:hAnsi="Tahoma" w:cs="Tahoma"/>
          <w:iCs/>
        </w:rPr>
        <w:t xml:space="preserve">Procesos administrativos y/o judiciales con </w:t>
      </w:r>
      <w:r w:rsidR="005D5917" w:rsidRPr="00AF3DEA">
        <w:rPr>
          <w:rFonts w:ascii="Tahoma" w:hAnsi="Tahoma" w:cs="Tahoma"/>
          <w:iCs/>
        </w:rPr>
        <w:t>ENTEL S.A.</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Los proveedores que se encuentren asociados con consultores que hayan asesorado en la elaboración del contenido de los Términos Básicos de Contratación, Especificaciones Técnicas o Términos de Referencia.</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Los proveedores que hubiesen declarado su disolución o quiebra.</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Los ex trabajadores de la empresa, desvinculados hasta un (1) año antes de la publicación de la convocatoria, así como las empresas controladas por éstos.</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Los proveedores que hayan sido sancionados con cuatro (4) o más penalidades en un (1) año continuo, no podrán participar durante seis (6) meses después de la última penalidad.</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 xml:space="preserve">Los proponentes adjudicados que no hayan presentado su documentación legal o </w:t>
      </w:r>
      <w:proofErr w:type="gramStart"/>
      <w:r w:rsidRPr="00AF3DEA">
        <w:rPr>
          <w:rFonts w:ascii="Tahoma" w:hAnsi="Tahoma" w:cs="Tahoma"/>
        </w:rPr>
        <w:t>desistido</w:t>
      </w:r>
      <w:proofErr w:type="gramEnd"/>
      <w:r w:rsidRPr="00AF3DEA">
        <w:rPr>
          <w:rFonts w:ascii="Tahoma" w:hAnsi="Tahoma" w:cs="Tahoma"/>
        </w:rPr>
        <w:t xml:space="preserve"> de suscribir el contrato o pedido de compra, no podrán participar hasta un (1) año posterior a la fecha de vencimiento.</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Los proveedores, contratistas y consultores que hubiesen incumplido el pedido de compra o resuelto el contrato por causales atribuibles a éstos, no podrán participar hasta dos (2) años posteriores a la fecha de la resolución o incumplimiento.</w:t>
      </w:r>
    </w:p>
    <w:p w:rsidR="00E26AFE" w:rsidRPr="00AF3DEA" w:rsidRDefault="00E26AFE" w:rsidP="004B280C">
      <w:pPr>
        <w:pStyle w:val="Prrafodelista"/>
        <w:numPr>
          <w:ilvl w:val="0"/>
          <w:numId w:val="22"/>
        </w:numPr>
        <w:spacing w:after="240" w:line="240" w:lineRule="auto"/>
        <w:contextualSpacing/>
        <w:jc w:val="both"/>
        <w:rPr>
          <w:rFonts w:ascii="Tahoma" w:hAnsi="Tahoma" w:cs="Tahoma"/>
        </w:rPr>
      </w:pPr>
      <w:r w:rsidRPr="00AF3DEA">
        <w:rPr>
          <w:rFonts w:ascii="Tahoma" w:hAnsi="Tahoma" w:cs="Tahoma"/>
        </w:rPr>
        <w:t>Los proveedores que tengan problemas de conocimiento público.</w:t>
      </w:r>
    </w:p>
    <w:p w:rsidR="00E26AFE" w:rsidRPr="00AF3DEA" w:rsidRDefault="00E26AFE" w:rsidP="00A14653">
      <w:pPr>
        <w:pStyle w:val="Prrafodelista"/>
        <w:spacing w:after="240" w:line="240" w:lineRule="auto"/>
        <w:ind w:left="1068"/>
        <w:contextualSpacing/>
        <w:jc w:val="both"/>
        <w:rPr>
          <w:rFonts w:ascii="Tahoma" w:hAnsi="Tahoma" w:cs="Tahoma"/>
        </w:rPr>
      </w:pPr>
    </w:p>
    <w:p w:rsidR="00E26AFE" w:rsidRPr="00AF3DEA" w:rsidRDefault="00E26AFE" w:rsidP="004B280C">
      <w:pPr>
        <w:numPr>
          <w:ilvl w:val="0"/>
          <w:numId w:val="14"/>
        </w:numPr>
        <w:spacing w:after="240" w:line="240" w:lineRule="auto"/>
        <w:ind w:left="567" w:hanging="567"/>
        <w:jc w:val="both"/>
        <w:rPr>
          <w:rFonts w:ascii="Tahoma" w:hAnsi="Tahoma" w:cs="Tahoma"/>
          <w:b/>
          <w:sz w:val="28"/>
          <w:szCs w:val="28"/>
        </w:rPr>
      </w:pPr>
      <w:r w:rsidRPr="00AF3DEA">
        <w:rPr>
          <w:rFonts w:ascii="Tahoma" w:hAnsi="Tahoma" w:cs="Tahoma"/>
          <w:b/>
          <w:sz w:val="28"/>
          <w:szCs w:val="28"/>
        </w:rPr>
        <w:t>Actividades Previas a la Presentación de Propuestas</w:t>
      </w:r>
    </w:p>
    <w:p w:rsidR="00E26AFE" w:rsidRPr="00AF3DEA" w:rsidRDefault="00E26AFE" w:rsidP="00A14653">
      <w:pPr>
        <w:pStyle w:val="Prrafodelista"/>
        <w:tabs>
          <w:tab w:val="left" w:pos="567"/>
        </w:tabs>
        <w:spacing w:after="240" w:line="240" w:lineRule="auto"/>
        <w:ind w:left="567"/>
        <w:jc w:val="both"/>
        <w:rPr>
          <w:rFonts w:ascii="Tahoma" w:hAnsi="Tahoma" w:cs="Tahoma"/>
        </w:rPr>
      </w:pPr>
      <w:r w:rsidRPr="00AF3DEA">
        <w:rPr>
          <w:rFonts w:ascii="Tahoma" w:hAnsi="Tahoma" w:cs="Tahoma"/>
          <w:u w:val="single"/>
        </w:rPr>
        <w:t>Consultas escritas sobre los Términos Básicos de Contratación:</w:t>
      </w:r>
      <w:r w:rsidRPr="00AF3DEA">
        <w:rPr>
          <w:rFonts w:ascii="Tahoma" w:hAnsi="Tahoma" w:cs="Tahoma"/>
        </w:rPr>
        <w:t xml:space="preserve"> Cualquier potencial proponente puede formular consultas escritas dirigidas a la Subgerencia de Adquisiciones, hasta el día </w:t>
      </w:r>
      <w:r w:rsidR="002129C9" w:rsidRPr="00AF3DEA">
        <w:rPr>
          <w:rFonts w:ascii="Tahoma" w:hAnsi="Tahoma" w:cs="Tahoma"/>
        </w:rPr>
        <w:t>24</w:t>
      </w:r>
      <w:r w:rsidRPr="00AF3DEA">
        <w:rPr>
          <w:rFonts w:ascii="Tahoma" w:hAnsi="Tahoma" w:cs="Tahoma"/>
        </w:rPr>
        <w:t xml:space="preserve"> de </w:t>
      </w:r>
      <w:r w:rsidR="002129C9" w:rsidRPr="00AF3DEA">
        <w:rPr>
          <w:rFonts w:ascii="Tahoma" w:hAnsi="Tahoma" w:cs="Tahoma"/>
        </w:rPr>
        <w:t>abril d</w:t>
      </w:r>
      <w:r w:rsidRPr="00AF3DEA">
        <w:rPr>
          <w:rFonts w:ascii="Tahoma" w:hAnsi="Tahoma" w:cs="Tahoma"/>
        </w:rPr>
        <w:t xml:space="preserve">e 2015, </w:t>
      </w:r>
      <w:proofErr w:type="spellStart"/>
      <w:r w:rsidRPr="00AF3DEA">
        <w:rPr>
          <w:rFonts w:ascii="Tahoma" w:hAnsi="Tahoma" w:cs="Tahoma"/>
        </w:rPr>
        <w:t>hrs</w:t>
      </w:r>
      <w:proofErr w:type="spellEnd"/>
      <w:r w:rsidRPr="00AF3DEA">
        <w:rPr>
          <w:rFonts w:ascii="Tahoma" w:hAnsi="Tahoma" w:cs="Tahoma"/>
        </w:rPr>
        <w:t>.</w:t>
      </w:r>
      <w:r w:rsidR="002129C9" w:rsidRPr="00AF3DEA">
        <w:rPr>
          <w:rFonts w:ascii="Tahoma" w:hAnsi="Tahoma" w:cs="Tahoma"/>
        </w:rPr>
        <w:t xml:space="preserve"> 15</w:t>
      </w:r>
      <w:r w:rsidRPr="00AF3DEA">
        <w:rPr>
          <w:rFonts w:ascii="Tahoma" w:hAnsi="Tahoma" w:cs="Tahoma"/>
        </w:rPr>
        <w:t xml:space="preserve">:30 </w:t>
      </w:r>
      <w:r w:rsidR="002129C9" w:rsidRPr="00AF3DEA">
        <w:rPr>
          <w:rFonts w:ascii="Tahoma" w:hAnsi="Tahoma" w:cs="Tahoma"/>
        </w:rPr>
        <w:t>p</w:t>
      </w:r>
      <w:r w:rsidRPr="00AF3DEA">
        <w:rPr>
          <w:rFonts w:ascii="Tahoma" w:hAnsi="Tahoma" w:cs="Tahoma"/>
        </w:rPr>
        <w:t xml:space="preserve">.m., a los correos electrónicos </w:t>
      </w:r>
      <w:hyperlink r:id="rId15" w:history="1">
        <w:r w:rsidRPr="00AF3DEA">
          <w:rPr>
            <w:rStyle w:val="Hipervnculo"/>
            <w:rFonts w:ascii="Tahoma" w:hAnsi="Tahoma" w:cs="Tahoma"/>
            <w:color w:val="auto"/>
          </w:rPr>
          <w:t>worellana@entel.bo</w:t>
        </w:r>
      </w:hyperlink>
      <w:r w:rsidRPr="00AF3DEA">
        <w:rPr>
          <w:rFonts w:ascii="Tahoma" w:hAnsi="Tahoma" w:cs="Tahoma"/>
        </w:rPr>
        <w:t xml:space="preserve"> y </w:t>
      </w:r>
      <w:hyperlink r:id="rId16" w:history="1">
        <w:r w:rsidR="002129C9" w:rsidRPr="00AF3DEA">
          <w:rPr>
            <w:rStyle w:val="Hipervnculo"/>
            <w:rFonts w:ascii="Tahoma" w:hAnsi="Tahoma" w:cs="Tahoma"/>
            <w:color w:val="auto"/>
          </w:rPr>
          <w:t>npatty@entel.bo</w:t>
        </w:r>
      </w:hyperlink>
      <w:r w:rsidR="002129C9" w:rsidRPr="00AF3DEA">
        <w:rPr>
          <w:rFonts w:ascii="Tahoma" w:hAnsi="Tahoma" w:cs="Tahoma"/>
        </w:rPr>
        <w:t xml:space="preserve"> .</w:t>
      </w:r>
    </w:p>
    <w:p w:rsidR="00E26AFE" w:rsidRPr="00AF3DEA" w:rsidRDefault="00E26AFE" w:rsidP="00A14653">
      <w:pPr>
        <w:pStyle w:val="Prrafodelista"/>
        <w:tabs>
          <w:tab w:val="left" w:pos="567"/>
        </w:tabs>
        <w:spacing w:after="240" w:line="240" w:lineRule="auto"/>
        <w:ind w:left="567"/>
        <w:jc w:val="both"/>
        <w:rPr>
          <w:rFonts w:ascii="Tahoma" w:hAnsi="Tahoma" w:cs="Tahoma"/>
        </w:rPr>
      </w:pPr>
      <w:r w:rsidRPr="00AF3DEA">
        <w:rPr>
          <w:rFonts w:ascii="Tahoma" w:hAnsi="Tahoma" w:cs="Tahoma"/>
          <w:u w:val="single"/>
        </w:rPr>
        <w:t>Reunión de Aclaración:</w:t>
      </w:r>
      <w:r w:rsidRPr="00AF3DEA">
        <w:rPr>
          <w:rFonts w:ascii="Tahoma" w:hAnsi="Tahoma" w:cs="Tahoma"/>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E26AFE" w:rsidRPr="00AF3DEA" w:rsidTr="00016092">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26AFE" w:rsidRPr="00AF3DEA" w:rsidRDefault="00E26AFE" w:rsidP="00A14653">
            <w:pPr>
              <w:spacing w:after="240" w:line="240" w:lineRule="auto"/>
              <w:ind w:left="27"/>
              <w:rPr>
                <w:rFonts w:ascii="Tahoma" w:hAnsi="Tahoma" w:cs="Tahoma"/>
              </w:rPr>
            </w:pPr>
            <w:r w:rsidRPr="00AF3DEA">
              <w:rPr>
                <w:rFonts w:ascii="Tahoma" w:hAnsi="Tahoma" w:cs="Tahoma"/>
              </w:rPr>
              <w:t>Fecha:</w:t>
            </w:r>
          </w:p>
        </w:tc>
        <w:tc>
          <w:tcPr>
            <w:tcW w:w="5172" w:type="dxa"/>
            <w:tcBorders>
              <w:top w:val="single" w:sz="4" w:space="0" w:color="004990"/>
              <w:left w:val="single" w:sz="4" w:space="0" w:color="FFFFFF"/>
            </w:tcBorders>
            <w:vAlign w:val="center"/>
          </w:tcPr>
          <w:p w:rsidR="00E26AFE" w:rsidRPr="00AF3DEA" w:rsidRDefault="00016092" w:rsidP="00016092">
            <w:pPr>
              <w:spacing w:after="240" w:line="240" w:lineRule="auto"/>
              <w:outlineLvl w:val="2"/>
              <w:rPr>
                <w:rFonts w:ascii="Tahoma" w:hAnsi="Tahoma" w:cs="Tahoma"/>
              </w:rPr>
            </w:pPr>
            <w:r w:rsidRPr="00AF3DEA">
              <w:rPr>
                <w:rFonts w:ascii="Tahoma" w:hAnsi="Tahoma" w:cs="Tahoma"/>
              </w:rPr>
              <w:t>27</w:t>
            </w:r>
            <w:r w:rsidR="00E26AFE" w:rsidRPr="00AF3DEA">
              <w:rPr>
                <w:rFonts w:ascii="Tahoma" w:hAnsi="Tahoma" w:cs="Tahoma"/>
              </w:rPr>
              <w:t xml:space="preserve"> de </w:t>
            </w:r>
            <w:r w:rsidRPr="00AF3DEA">
              <w:rPr>
                <w:rFonts w:ascii="Tahoma" w:hAnsi="Tahoma" w:cs="Tahoma"/>
              </w:rPr>
              <w:t>abril</w:t>
            </w:r>
            <w:r w:rsidR="00E26AFE" w:rsidRPr="00AF3DEA">
              <w:rPr>
                <w:rFonts w:ascii="Tahoma" w:hAnsi="Tahoma" w:cs="Tahoma"/>
              </w:rPr>
              <w:t xml:space="preserve"> de 2015</w:t>
            </w:r>
          </w:p>
        </w:tc>
      </w:tr>
      <w:tr w:rsidR="00E26AFE" w:rsidRPr="00AF3DEA" w:rsidTr="00016092">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26AFE" w:rsidRPr="00AF3DEA" w:rsidRDefault="00E26AFE" w:rsidP="00A14653">
            <w:pPr>
              <w:spacing w:after="240" w:line="240" w:lineRule="auto"/>
              <w:ind w:left="27"/>
              <w:rPr>
                <w:rFonts w:ascii="Tahoma" w:hAnsi="Tahoma" w:cs="Tahoma"/>
              </w:rPr>
            </w:pPr>
            <w:r w:rsidRPr="00AF3DEA">
              <w:rPr>
                <w:rFonts w:ascii="Tahoma" w:hAnsi="Tahoma" w:cs="Tahoma"/>
              </w:rPr>
              <w:t>Hora:</w:t>
            </w:r>
          </w:p>
        </w:tc>
        <w:tc>
          <w:tcPr>
            <w:tcW w:w="5172" w:type="dxa"/>
            <w:tcBorders>
              <w:left w:val="single" w:sz="4" w:space="0" w:color="FFFFFF"/>
            </w:tcBorders>
            <w:vAlign w:val="center"/>
          </w:tcPr>
          <w:p w:rsidR="00E26AFE" w:rsidRPr="00AF3DEA" w:rsidRDefault="00016092" w:rsidP="00016092">
            <w:pPr>
              <w:spacing w:after="240" w:line="240" w:lineRule="auto"/>
              <w:outlineLvl w:val="2"/>
              <w:rPr>
                <w:rFonts w:ascii="Tahoma" w:hAnsi="Tahoma" w:cs="Tahoma"/>
              </w:rPr>
            </w:pPr>
            <w:r w:rsidRPr="00AF3DEA">
              <w:rPr>
                <w:rFonts w:ascii="Tahoma" w:hAnsi="Tahoma" w:cs="Tahoma"/>
              </w:rPr>
              <w:t>15</w:t>
            </w:r>
            <w:r w:rsidR="00E26AFE" w:rsidRPr="00AF3DEA">
              <w:rPr>
                <w:rFonts w:ascii="Tahoma" w:hAnsi="Tahoma" w:cs="Tahoma"/>
              </w:rPr>
              <w:t>:</w:t>
            </w:r>
            <w:r w:rsidRPr="00AF3DEA">
              <w:rPr>
                <w:rFonts w:ascii="Tahoma" w:hAnsi="Tahoma" w:cs="Tahoma"/>
              </w:rPr>
              <w:t>00 p.m.</w:t>
            </w:r>
          </w:p>
        </w:tc>
      </w:tr>
      <w:tr w:rsidR="00E26AFE" w:rsidRPr="00AF3DEA" w:rsidTr="00016092">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26AFE" w:rsidRPr="00AF3DEA" w:rsidRDefault="00E26AFE" w:rsidP="00A14653">
            <w:pPr>
              <w:spacing w:after="240" w:line="240" w:lineRule="auto"/>
              <w:ind w:left="27"/>
              <w:rPr>
                <w:rFonts w:ascii="Tahoma" w:hAnsi="Tahoma" w:cs="Tahoma"/>
              </w:rPr>
            </w:pPr>
            <w:r w:rsidRPr="00AF3DEA">
              <w:rPr>
                <w:rFonts w:ascii="Tahoma" w:hAnsi="Tahoma" w:cs="Tahoma"/>
              </w:rPr>
              <w:t>Dirección:</w:t>
            </w:r>
          </w:p>
        </w:tc>
        <w:tc>
          <w:tcPr>
            <w:tcW w:w="5172" w:type="dxa"/>
            <w:tcBorders>
              <w:left w:val="single" w:sz="4" w:space="0" w:color="FFFFFF"/>
            </w:tcBorders>
            <w:vAlign w:val="center"/>
          </w:tcPr>
          <w:p w:rsidR="00E26AFE" w:rsidRPr="00AF3DEA" w:rsidRDefault="005D5917" w:rsidP="00A14653">
            <w:pPr>
              <w:spacing w:after="240" w:line="240" w:lineRule="auto"/>
              <w:outlineLvl w:val="2"/>
              <w:rPr>
                <w:rFonts w:ascii="Tahoma" w:hAnsi="Tahoma" w:cs="Tahoma"/>
              </w:rPr>
            </w:pPr>
            <w:r w:rsidRPr="00AF3DEA">
              <w:rPr>
                <w:rFonts w:ascii="Tahoma" w:hAnsi="Tahoma" w:cs="Tahoma"/>
              </w:rPr>
              <w:t>ENTEL S.A.</w:t>
            </w:r>
            <w:r w:rsidR="00E26AFE" w:rsidRPr="00AF3DEA">
              <w:rPr>
                <w:rFonts w:ascii="Tahoma" w:hAnsi="Tahoma" w:cs="Tahoma"/>
              </w:rPr>
              <w:t>, Edificio Tower, Cale Federico Zuazo N° 1771 Piso 6 (Sub Gerencia de Adquisiciones)</w:t>
            </w:r>
          </w:p>
        </w:tc>
      </w:tr>
      <w:tr w:rsidR="00E26AFE" w:rsidRPr="00AF3DEA" w:rsidTr="00016092">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26AFE" w:rsidRPr="00AF3DEA" w:rsidRDefault="00E26AFE" w:rsidP="00A14653">
            <w:pPr>
              <w:spacing w:after="240" w:line="240" w:lineRule="auto"/>
              <w:ind w:left="27"/>
              <w:rPr>
                <w:rFonts w:ascii="Tahoma" w:hAnsi="Tahoma" w:cs="Tahoma"/>
              </w:rPr>
            </w:pPr>
            <w:r w:rsidRPr="00AF3DEA">
              <w:rPr>
                <w:rFonts w:ascii="Tahoma" w:hAnsi="Tahoma" w:cs="Tahoma"/>
              </w:rPr>
              <w:t>Ciudad:</w:t>
            </w:r>
          </w:p>
        </w:tc>
        <w:tc>
          <w:tcPr>
            <w:tcW w:w="5172" w:type="dxa"/>
            <w:tcBorders>
              <w:left w:val="single" w:sz="4" w:space="0" w:color="FFFFFF"/>
            </w:tcBorders>
            <w:vAlign w:val="center"/>
          </w:tcPr>
          <w:p w:rsidR="00E26AFE" w:rsidRPr="00AF3DEA" w:rsidRDefault="00E26AFE" w:rsidP="00A14653">
            <w:pPr>
              <w:spacing w:after="240" w:line="240" w:lineRule="auto"/>
              <w:outlineLvl w:val="2"/>
              <w:rPr>
                <w:rFonts w:ascii="Tahoma" w:hAnsi="Tahoma" w:cs="Tahoma"/>
              </w:rPr>
            </w:pPr>
            <w:r w:rsidRPr="00AF3DEA">
              <w:rPr>
                <w:rFonts w:ascii="Tahoma" w:hAnsi="Tahoma" w:cs="Tahoma"/>
              </w:rPr>
              <w:t>La Paz, Bolivia</w:t>
            </w:r>
          </w:p>
        </w:tc>
      </w:tr>
      <w:tr w:rsidR="00E26AFE" w:rsidRPr="00AF3DEA" w:rsidTr="00016092">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26AFE" w:rsidRPr="00AF3DEA" w:rsidRDefault="00E26AFE" w:rsidP="00A14653">
            <w:pPr>
              <w:spacing w:after="240" w:line="240" w:lineRule="auto"/>
              <w:ind w:left="27"/>
              <w:rPr>
                <w:rFonts w:ascii="Tahoma" w:hAnsi="Tahoma" w:cs="Tahoma"/>
              </w:rPr>
            </w:pPr>
            <w:r w:rsidRPr="00AF3DEA">
              <w:rPr>
                <w:rFonts w:ascii="Tahoma" w:hAnsi="Tahoma" w:cs="Tahoma"/>
              </w:rPr>
              <w:t>Nombre  del Encargado de la Reunión de Aclaración:</w:t>
            </w:r>
          </w:p>
        </w:tc>
        <w:tc>
          <w:tcPr>
            <w:tcW w:w="5172" w:type="dxa"/>
            <w:tcBorders>
              <w:left w:val="single" w:sz="4" w:space="0" w:color="FFFFFF"/>
              <w:bottom w:val="single" w:sz="4" w:space="0" w:color="004990"/>
            </w:tcBorders>
            <w:vAlign w:val="center"/>
          </w:tcPr>
          <w:p w:rsidR="00E26AFE" w:rsidRPr="00AF3DEA" w:rsidRDefault="00016092" w:rsidP="00A14653">
            <w:pPr>
              <w:spacing w:after="240" w:line="240" w:lineRule="auto"/>
              <w:outlineLvl w:val="2"/>
              <w:rPr>
                <w:rFonts w:ascii="Tahoma" w:hAnsi="Tahoma" w:cs="Tahoma"/>
              </w:rPr>
            </w:pPr>
            <w:r w:rsidRPr="00AF3DEA">
              <w:rPr>
                <w:rFonts w:ascii="Tahoma" w:hAnsi="Tahoma" w:cs="Tahoma"/>
              </w:rPr>
              <w:t>Nancy Patty</w:t>
            </w:r>
          </w:p>
        </w:tc>
      </w:tr>
    </w:tbl>
    <w:p w:rsidR="00016092" w:rsidRPr="00AF3DEA" w:rsidRDefault="00016092" w:rsidP="00A14653">
      <w:pPr>
        <w:pStyle w:val="Continuarlista"/>
        <w:spacing w:after="240"/>
        <w:ind w:left="567"/>
        <w:rPr>
          <w:rFonts w:ascii="Tahoma" w:hAnsi="Tahoma" w:cs="Tahoma"/>
          <w:sz w:val="22"/>
        </w:rPr>
      </w:pPr>
    </w:p>
    <w:p w:rsidR="00E26AFE" w:rsidRPr="00AF3DEA" w:rsidRDefault="00E26AFE" w:rsidP="00A14653">
      <w:pPr>
        <w:pStyle w:val="Continuarlista"/>
        <w:spacing w:after="240"/>
        <w:ind w:left="567"/>
        <w:rPr>
          <w:rFonts w:ascii="Tahoma" w:hAnsi="Tahoma" w:cs="Tahoma"/>
          <w:sz w:val="22"/>
        </w:rPr>
      </w:pPr>
      <w:r w:rsidRPr="00AF3DEA">
        <w:rPr>
          <w:rFonts w:ascii="Tahoma" w:hAnsi="Tahoma" w:cs="Tahoma"/>
          <w:sz w:val="22"/>
        </w:rPr>
        <w:t xml:space="preserve">Las consultas por escrito y las efectuadas verbalmente en la Reunión de Aclaración serán respondidas e incluidas en el Acta de reunión y publicadas en la página WEB de </w:t>
      </w:r>
      <w:r w:rsidR="005D5917" w:rsidRPr="00AF3DEA">
        <w:rPr>
          <w:rFonts w:ascii="Tahoma" w:hAnsi="Tahoma" w:cs="Tahoma"/>
          <w:sz w:val="22"/>
        </w:rPr>
        <w:t>ENTEL S.A.</w:t>
      </w: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Una vez elaborada, aprobada y publicada el Acta de Reunión, formará parte del presente documento y será de aceptación obligatoria sin modificaciones posteriores por parte de los proponentes.</w:t>
      </w:r>
    </w:p>
    <w:p w:rsidR="00E26AFE" w:rsidRPr="00AF3DEA" w:rsidRDefault="00E26AFE" w:rsidP="004B280C">
      <w:pPr>
        <w:numPr>
          <w:ilvl w:val="0"/>
          <w:numId w:val="14"/>
        </w:numPr>
        <w:spacing w:after="240" w:line="240" w:lineRule="auto"/>
        <w:ind w:left="567" w:hanging="567"/>
        <w:jc w:val="both"/>
        <w:rPr>
          <w:rFonts w:ascii="Tahoma" w:hAnsi="Tahoma" w:cs="Tahoma"/>
          <w:b/>
          <w:sz w:val="28"/>
          <w:szCs w:val="28"/>
        </w:rPr>
      </w:pPr>
      <w:r w:rsidRPr="00AF3DEA">
        <w:rPr>
          <w:rFonts w:ascii="Tahoma" w:hAnsi="Tahoma" w:cs="Tahoma"/>
          <w:b/>
          <w:sz w:val="28"/>
          <w:szCs w:val="28"/>
        </w:rPr>
        <w:lastRenderedPageBreak/>
        <w:t>Presentación de Propuestas</w:t>
      </w:r>
    </w:p>
    <w:p w:rsidR="00E26AFE" w:rsidRPr="00AF3DEA" w:rsidRDefault="00E26AFE" w:rsidP="00A14653">
      <w:pPr>
        <w:pStyle w:val="Prrafodelista"/>
        <w:spacing w:after="240" w:line="240" w:lineRule="auto"/>
        <w:ind w:left="567"/>
        <w:jc w:val="both"/>
        <w:rPr>
          <w:rFonts w:ascii="Tahoma" w:hAnsi="Tahoma" w:cs="Tahoma"/>
        </w:rPr>
      </w:pPr>
      <w:r w:rsidRPr="00AF3DEA">
        <w:rPr>
          <w:rFonts w:ascii="Tahoma" w:hAnsi="Tahoma" w:cs="Tahoma"/>
        </w:rPr>
        <w:t xml:space="preserve">Las propuestas deben presentarse sólo en las oficinas de  </w:t>
      </w:r>
      <w:r w:rsidR="005D5917" w:rsidRPr="00AF3DEA">
        <w:rPr>
          <w:rFonts w:ascii="Tahoma" w:hAnsi="Tahoma" w:cs="Tahoma"/>
        </w:rPr>
        <w:t>ENTEL S.A.</w:t>
      </w:r>
      <w:r w:rsidRPr="00AF3DEA">
        <w:rPr>
          <w:rFonts w:ascii="Tahoma" w:hAnsi="Tahoma" w:cs="Tahoma"/>
        </w:rPr>
        <w:t xml:space="preserve">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26AFE" w:rsidRPr="00AF3DEA" w:rsidTr="00016092">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26AFE" w:rsidRPr="00AF3DEA" w:rsidRDefault="00E26AFE" w:rsidP="00A14653">
            <w:pPr>
              <w:spacing w:after="240" w:line="240" w:lineRule="auto"/>
              <w:ind w:left="1276" w:hanging="1276"/>
              <w:jc w:val="both"/>
              <w:rPr>
                <w:rFonts w:ascii="Tahoma" w:hAnsi="Tahoma" w:cs="Tahoma"/>
              </w:rPr>
            </w:pPr>
            <w:r w:rsidRPr="00AF3DEA">
              <w:rPr>
                <w:rFonts w:ascii="Tahoma" w:hAnsi="Tahoma" w:cs="Tahoma"/>
              </w:rPr>
              <w:t>Fecha:</w:t>
            </w:r>
          </w:p>
        </w:tc>
        <w:tc>
          <w:tcPr>
            <w:tcW w:w="2934" w:type="dxa"/>
            <w:tcBorders>
              <w:top w:val="single" w:sz="4" w:space="0" w:color="004990"/>
              <w:left w:val="single" w:sz="4" w:space="0" w:color="FFFFFF"/>
            </w:tcBorders>
          </w:tcPr>
          <w:p w:rsidR="00E26AFE" w:rsidRPr="00AF3DEA" w:rsidRDefault="00016092" w:rsidP="00016092">
            <w:pPr>
              <w:spacing w:after="240" w:line="240" w:lineRule="auto"/>
              <w:ind w:left="1276" w:hanging="1276"/>
              <w:jc w:val="both"/>
              <w:rPr>
                <w:rFonts w:ascii="Tahoma" w:hAnsi="Tahoma" w:cs="Tahoma"/>
              </w:rPr>
            </w:pPr>
            <w:r w:rsidRPr="00AF3DEA">
              <w:rPr>
                <w:rFonts w:ascii="Tahoma" w:hAnsi="Tahoma" w:cs="Tahoma"/>
              </w:rPr>
              <w:t>4</w:t>
            </w:r>
            <w:r w:rsidR="00E26AFE" w:rsidRPr="00AF3DEA">
              <w:rPr>
                <w:rFonts w:ascii="Tahoma" w:hAnsi="Tahoma" w:cs="Tahoma"/>
              </w:rPr>
              <w:t xml:space="preserve"> de </w:t>
            </w:r>
            <w:r w:rsidRPr="00AF3DEA">
              <w:rPr>
                <w:rFonts w:ascii="Tahoma" w:hAnsi="Tahoma" w:cs="Tahoma"/>
              </w:rPr>
              <w:t>mayo</w:t>
            </w:r>
            <w:r w:rsidR="00E26AFE" w:rsidRPr="00AF3DEA">
              <w:rPr>
                <w:rFonts w:ascii="Tahoma" w:hAnsi="Tahoma" w:cs="Tahoma"/>
              </w:rPr>
              <w:t xml:space="preserve"> de 2015</w:t>
            </w:r>
          </w:p>
        </w:tc>
      </w:tr>
      <w:tr w:rsidR="00E26AFE" w:rsidRPr="00AF3DEA" w:rsidTr="00016092">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26AFE" w:rsidRPr="00AF3DEA" w:rsidRDefault="00E26AFE" w:rsidP="00A14653">
            <w:pPr>
              <w:spacing w:after="240" w:line="240" w:lineRule="auto"/>
              <w:ind w:left="1276" w:hanging="1276"/>
              <w:jc w:val="both"/>
              <w:rPr>
                <w:rFonts w:ascii="Tahoma" w:hAnsi="Tahoma" w:cs="Tahoma"/>
              </w:rPr>
            </w:pPr>
            <w:r w:rsidRPr="00AF3DEA">
              <w:rPr>
                <w:rFonts w:ascii="Tahoma" w:hAnsi="Tahoma" w:cs="Tahoma"/>
              </w:rPr>
              <w:t>Hora:</w:t>
            </w:r>
          </w:p>
        </w:tc>
        <w:tc>
          <w:tcPr>
            <w:tcW w:w="2934" w:type="dxa"/>
            <w:tcBorders>
              <w:left w:val="single" w:sz="4" w:space="0" w:color="FFFFFF"/>
              <w:bottom w:val="single" w:sz="4" w:space="0" w:color="004990"/>
            </w:tcBorders>
          </w:tcPr>
          <w:p w:rsidR="00E26AFE" w:rsidRPr="00AF3DEA" w:rsidRDefault="00E26AFE" w:rsidP="00016092">
            <w:pPr>
              <w:spacing w:after="240" w:line="240" w:lineRule="auto"/>
              <w:ind w:left="1276" w:hanging="1276"/>
              <w:jc w:val="both"/>
              <w:rPr>
                <w:rFonts w:ascii="Tahoma" w:hAnsi="Tahoma" w:cs="Tahoma"/>
              </w:rPr>
            </w:pPr>
            <w:r w:rsidRPr="00AF3DEA">
              <w:rPr>
                <w:rFonts w:ascii="Tahoma" w:hAnsi="Tahoma" w:cs="Tahoma"/>
              </w:rPr>
              <w:t>1</w:t>
            </w:r>
            <w:r w:rsidR="00016092" w:rsidRPr="00AF3DEA">
              <w:rPr>
                <w:rFonts w:ascii="Tahoma" w:hAnsi="Tahoma" w:cs="Tahoma"/>
              </w:rPr>
              <w:t>5</w:t>
            </w:r>
            <w:r w:rsidRPr="00AF3DEA">
              <w:rPr>
                <w:rFonts w:ascii="Tahoma" w:hAnsi="Tahoma" w:cs="Tahoma"/>
              </w:rPr>
              <w:t>:</w:t>
            </w:r>
            <w:r w:rsidR="00016092" w:rsidRPr="00AF3DEA">
              <w:rPr>
                <w:rFonts w:ascii="Tahoma" w:hAnsi="Tahoma" w:cs="Tahoma"/>
              </w:rPr>
              <w:t>0</w:t>
            </w:r>
            <w:r w:rsidRPr="00AF3DEA">
              <w:rPr>
                <w:rFonts w:ascii="Tahoma" w:hAnsi="Tahoma" w:cs="Tahoma"/>
              </w:rPr>
              <w:t xml:space="preserve">0 </w:t>
            </w:r>
            <w:r w:rsidR="00016092" w:rsidRPr="00AF3DEA">
              <w:rPr>
                <w:rFonts w:ascii="Tahoma" w:hAnsi="Tahoma" w:cs="Tahoma"/>
              </w:rPr>
              <w:t>p</w:t>
            </w:r>
            <w:r w:rsidRPr="00AF3DEA">
              <w:rPr>
                <w:rFonts w:ascii="Tahoma" w:hAnsi="Tahoma" w:cs="Tahoma"/>
              </w:rPr>
              <w:t>.m.</w:t>
            </w:r>
          </w:p>
        </w:tc>
      </w:tr>
    </w:tbl>
    <w:p w:rsidR="00016092" w:rsidRPr="00AF3DEA" w:rsidRDefault="00016092" w:rsidP="00A14653">
      <w:pPr>
        <w:spacing w:after="240" w:line="240" w:lineRule="auto"/>
        <w:ind w:left="567"/>
        <w:jc w:val="both"/>
        <w:rPr>
          <w:rFonts w:ascii="Tahoma" w:hAnsi="Tahoma" w:cs="Tahoma"/>
        </w:rPr>
      </w:pP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 xml:space="preserve">No serán aceptadas ni consideradas las propuestas recibidas en oficinas postales o cualquier otro lugar, aunque fueran dependencias de </w:t>
      </w:r>
      <w:r w:rsidR="005D5917" w:rsidRPr="00AF3DEA">
        <w:rPr>
          <w:rFonts w:ascii="Tahoma" w:hAnsi="Tahoma" w:cs="Tahoma"/>
        </w:rPr>
        <w:t>ENTEL S.A.</w:t>
      </w:r>
      <w:r w:rsidRPr="00AF3DEA">
        <w:rPr>
          <w:rFonts w:ascii="Tahoma" w:hAnsi="Tahoma" w:cs="Tahoma"/>
        </w:rPr>
        <w:t xml:space="preserve"> diferente al domicilio señalado en el párrafo precedente y tampoco serán consideradas las propuestas entregadas pasados el día y hora límite señalado por </w:t>
      </w:r>
      <w:r w:rsidR="005D5917" w:rsidRPr="00AF3DEA">
        <w:rPr>
          <w:rFonts w:ascii="Tahoma" w:hAnsi="Tahoma" w:cs="Tahoma"/>
        </w:rPr>
        <w:t>ENTEL S.A.</w:t>
      </w:r>
      <w:r w:rsidRPr="00AF3DEA">
        <w:rPr>
          <w:rFonts w:ascii="Tahoma" w:hAnsi="Tahoma" w:cs="Tahoma"/>
        </w:rPr>
        <w:t xml:space="preserve"> </w:t>
      </w: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Las ofertas de los proponentes deberán estructurarse de acuerdo a las siguientes instrucciones:</w:t>
      </w:r>
    </w:p>
    <w:p w:rsidR="00E26AFE" w:rsidRPr="00AF3DEA" w:rsidRDefault="00E26AFE" w:rsidP="00106774">
      <w:pPr>
        <w:spacing w:after="0" w:line="240" w:lineRule="auto"/>
        <w:ind w:left="709" w:firstLine="709"/>
        <w:rPr>
          <w:rFonts w:ascii="Tahoma" w:hAnsi="Tahoma" w:cs="Tahoma"/>
          <w:b/>
        </w:rPr>
      </w:pPr>
      <w:r w:rsidRPr="00AF3DEA">
        <w:rPr>
          <w:rFonts w:ascii="Tahoma" w:hAnsi="Tahoma" w:cs="Tahoma"/>
          <w:b/>
        </w:rPr>
        <w:t>SOBRE “A” – DOCUMENTOS ADMINISTRATIVOS.</w:t>
      </w:r>
    </w:p>
    <w:p w:rsidR="00E26AFE" w:rsidRPr="00AF3DEA" w:rsidRDefault="00E26AFE" w:rsidP="00106774">
      <w:pPr>
        <w:spacing w:after="0" w:line="240" w:lineRule="auto"/>
        <w:ind w:left="709" w:firstLine="709"/>
        <w:rPr>
          <w:rFonts w:ascii="Tahoma" w:hAnsi="Tahoma" w:cs="Tahoma"/>
          <w:b/>
        </w:rPr>
      </w:pPr>
      <w:r w:rsidRPr="00AF3DEA">
        <w:rPr>
          <w:rFonts w:ascii="Tahoma" w:hAnsi="Tahoma" w:cs="Tahoma"/>
          <w:b/>
        </w:rPr>
        <w:t>SOBRE “B” – PROPUESTA TÉCNICA (Original + Copia Digital).</w:t>
      </w:r>
    </w:p>
    <w:p w:rsidR="00E26AFE" w:rsidRPr="00AF3DEA" w:rsidRDefault="00E26AFE" w:rsidP="00106774">
      <w:pPr>
        <w:spacing w:after="120" w:line="240" w:lineRule="auto"/>
        <w:ind w:left="709" w:firstLine="709"/>
        <w:rPr>
          <w:rFonts w:ascii="Tahoma" w:hAnsi="Tahoma" w:cs="Tahoma"/>
          <w:b/>
        </w:rPr>
      </w:pPr>
      <w:r w:rsidRPr="00AF3DEA">
        <w:rPr>
          <w:rFonts w:ascii="Tahoma" w:hAnsi="Tahoma" w:cs="Tahoma"/>
          <w:b/>
        </w:rPr>
        <w:t>SOBRE “C” – PROPUESTA ECONÓMICA (Original + Copia Digital).</w:t>
      </w: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E26AFE" w:rsidRPr="00AF3DEA" w:rsidTr="00106774">
        <w:trPr>
          <w:trHeight w:hRule="exact" w:val="2710"/>
          <w:jc w:val="center"/>
        </w:trPr>
        <w:tc>
          <w:tcPr>
            <w:tcW w:w="8119" w:type="dxa"/>
          </w:tcPr>
          <w:p w:rsidR="00E26AFE" w:rsidRPr="00AF3DEA" w:rsidRDefault="005D5917" w:rsidP="00A14653">
            <w:pPr>
              <w:spacing w:after="240" w:line="240" w:lineRule="auto"/>
              <w:ind w:left="133"/>
              <w:jc w:val="center"/>
              <w:rPr>
                <w:rFonts w:ascii="Tahoma" w:hAnsi="Tahoma" w:cs="Tahoma"/>
              </w:rPr>
            </w:pPr>
            <w:r w:rsidRPr="00AF3DEA">
              <w:rPr>
                <w:rFonts w:ascii="Tahoma" w:hAnsi="Tahoma" w:cs="Tahoma"/>
              </w:rPr>
              <w:t>ENTEL S.A.</w:t>
            </w:r>
          </w:p>
          <w:p w:rsidR="00E26AFE" w:rsidRPr="00AF3DEA" w:rsidRDefault="00E26AFE" w:rsidP="00A14653">
            <w:pPr>
              <w:spacing w:after="240" w:line="240" w:lineRule="auto"/>
              <w:ind w:left="133"/>
              <w:jc w:val="center"/>
              <w:rPr>
                <w:rFonts w:ascii="Tahoma" w:hAnsi="Tahoma" w:cs="Tahoma"/>
              </w:rPr>
            </w:pPr>
            <w:r w:rsidRPr="00AF3DEA">
              <w:rPr>
                <w:rFonts w:ascii="Tahoma" w:hAnsi="Tahoma" w:cs="Tahoma"/>
              </w:rPr>
              <w:t xml:space="preserve">LICITACIÓN PÚBLICA N° </w:t>
            </w:r>
            <w:r w:rsidR="00106774" w:rsidRPr="00AF3DEA">
              <w:rPr>
                <w:rFonts w:ascii="Tahoma" w:hAnsi="Tahoma" w:cs="Tahoma"/>
              </w:rPr>
              <w:t>031</w:t>
            </w:r>
            <w:r w:rsidRPr="00AF3DEA">
              <w:rPr>
                <w:rFonts w:ascii="Tahoma" w:hAnsi="Tahoma" w:cs="Tahoma"/>
              </w:rPr>
              <w:t>/2015</w:t>
            </w:r>
          </w:p>
          <w:p w:rsidR="00E26AFE" w:rsidRPr="00AF3DEA" w:rsidRDefault="00E26AFE" w:rsidP="00A14653">
            <w:pPr>
              <w:spacing w:after="240" w:line="240" w:lineRule="auto"/>
              <w:ind w:left="133"/>
              <w:jc w:val="center"/>
              <w:rPr>
                <w:rFonts w:ascii="Tahoma" w:hAnsi="Tahoma" w:cs="Tahoma"/>
              </w:rPr>
            </w:pPr>
            <w:r w:rsidRPr="00AF3DEA">
              <w:rPr>
                <w:rFonts w:ascii="Tahoma" w:hAnsi="Tahoma" w:cs="Tahoma"/>
              </w:rPr>
              <w:t>“</w:t>
            </w:r>
            <w:r w:rsidR="00106774" w:rsidRPr="00AF3DEA">
              <w:rPr>
                <w:rFonts w:ascii="Tahoma" w:hAnsi="Tahoma" w:cs="Tahoma"/>
                <w:b/>
              </w:rPr>
              <w:t xml:space="preserve">ADQUISICIÓN E IMPLEMENTACIÓN DE LA PLATAFORMA </w:t>
            </w:r>
            <w:proofErr w:type="spellStart"/>
            <w:r w:rsidR="00106774" w:rsidRPr="00AF3DEA">
              <w:rPr>
                <w:rFonts w:ascii="Tahoma" w:hAnsi="Tahoma" w:cs="Tahoma"/>
                <w:b/>
              </w:rPr>
              <w:t>RINGBACK</w:t>
            </w:r>
            <w:proofErr w:type="spellEnd"/>
            <w:r w:rsidR="00106774" w:rsidRPr="00AF3DEA">
              <w:rPr>
                <w:rFonts w:ascii="Tahoma" w:hAnsi="Tahoma" w:cs="Tahoma"/>
                <w:b/>
              </w:rPr>
              <w:t xml:space="preserve"> TONES</w:t>
            </w:r>
            <w:r w:rsidRPr="00AF3DEA">
              <w:rPr>
                <w:rFonts w:ascii="Tahoma" w:hAnsi="Tahoma" w:cs="Tahoma"/>
              </w:rPr>
              <w:t>”</w:t>
            </w:r>
          </w:p>
          <w:p w:rsidR="00E26AFE" w:rsidRPr="00AF3DEA" w:rsidRDefault="00E26AFE" w:rsidP="00A14653">
            <w:pPr>
              <w:spacing w:after="240" w:line="240" w:lineRule="auto"/>
              <w:ind w:left="133"/>
              <w:jc w:val="center"/>
              <w:rPr>
                <w:rFonts w:ascii="Tahoma" w:hAnsi="Tahoma" w:cs="Tahoma"/>
              </w:rPr>
            </w:pPr>
            <w:r w:rsidRPr="00AF3DEA">
              <w:rPr>
                <w:rFonts w:ascii="Tahoma" w:hAnsi="Tahoma" w:cs="Tahoma"/>
              </w:rPr>
              <w:t xml:space="preserve">RAZÓN SOCIAL DEL PROPONENTE  </w:t>
            </w:r>
            <w:proofErr w:type="spellStart"/>
            <w:r w:rsidRPr="00AF3DEA">
              <w:rPr>
                <w:rFonts w:ascii="Tahoma" w:hAnsi="Tahoma" w:cs="Tahoma"/>
              </w:rPr>
              <w:t>TELEFONO</w:t>
            </w:r>
            <w:proofErr w:type="spellEnd"/>
            <w:r w:rsidRPr="00AF3DEA">
              <w:rPr>
                <w:rFonts w:ascii="Tahoma" w:hAnsi="Tahoma" w:cs="Tahoma"/>
              </w:rPr>
              <w:t xml:space="preserve"> FAX – EMAIL</w:t>
            </w:r>
          </w:p>
          <w:p w:rsidR="00E26AFE" w:rsidRPr="00AF3DEA" w:rsidRDefault="00E26AFE" w:rsidP="00A14653">
            <w:pPr>
              <w:spacing w:after="240" w:line="240" w:lineRule="auto"/>
              <w:ind w:left="133"/>
              <w:jc w:val="center"/>
              <w:rPr>
                <w:rFonts w:ascii="Tahoma" w:hAnsi="Tahoma" w:cs="Tahoma"/>
              </w:rPr>
            </w:pPr>
            <w:r w:rsidRPr="00AF3DEA">
              <w:rPr>
                <w:rFonts w:ascii="Tahoma" w:hAnsi="Tahoma" w:cs="Tahoma"/>
              </w:rPr>
              <w:t>Sobre “…….”</w:t>
            </w:r>
          </w:p>
        </w:tc>
      </w:tr>
    </w:tbl>
    <w:p w:rsidR="00016092" w:rsidRPr="00AF3DEA" w:rsidRDefault="00016092" w:rsidP="00A14653">
      <w:pPr>
        <w:spacing w:after="240" w:line="240" w:lineRule="auto"/>
        <w:ind w:left="567"/>
        <w:jc w:val="both"/>
        <w:rPr>
          <w:rFonts w:ascii="Tahoma" w:hAnsi="Tahoma" w:cs="Tahoma"/>
        </w:rPr>
      </w:pP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E26AFE" w:rsidRPr="00AF3DEA" w:rsidTr="00106774">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26AFE" w:rsidRPr="00AF3DEA" w:rsidRDefault="00E26AFE" w:rsidP="00A14653">
            <w:pPr>
              <w:spacing w:after="240" w:line="240" w:lineRule="auto"/>
              <w:ind w:left="1276" w:hanging="1276"/>
              <w:jc w:val="both"/>
              <w:rPr>
                <w:rFonts w:ascii="Tahoma" w:hAnsi="Tahoma" w:cs="Tahoma"/>
              </w:rPr>
            </w:pPr>
            <w:r w:rsidRPr="00AF3DEA">
              <w:rPr>
                <w:rFonts w:ascii="Tahoma" w:hAnsi="Tahoma" w:cs="Tahoma"/>
              </w:rPr>
              <w:t>Fecha:</w:t>
            </w:r>
          </w:p>
        </w:tc>
        <w:tc>
          <w:tcPr>
            <w:tcW w:w="2876" w:type="dxa"/>
            <w:tcBorders>
              <w:top w:val="single" w:sz="4" w:space="0" w:color="004990"/>
              <w:left w:val="single" w:sz="4" w:space="0" w:color="FFFFFF"/>
            </w:tcBorders>
          </w:tcPr>
          <w:p w:rsidR="00E26AFE" w:rsidRPr="00AF3DEA" w:rsidRDefault="00E26AFE" w:rsidP="00106774">
            <w:pPr>
              <w:spacing w:after="240" w:line="240" w:lineRule="auto"/>
              <w:ind w:left="1276" w:hanging="1276"/>
              <w:jc w:val="both"/>
              <w:rPr>
                <w:rFonts w:ascii="Tahoma" w:hAnsi="Tahoma" w:cs="Tahoma"/>
              </w:rPr>
            </w:pPr>
            <w:r w:rsidRPr="00AF3DEA">
              <w:rPr>
                <w:rFonts w:ascii="Tahoma" w:hAnsi="Tahoma" w:cs="Tahoma"/>
              </w:rPr>
              <w:t>0</w:t>
            </w:r>
            <w:r w:rsidR="00106774" w:rsidRPr="00AF3DEA">
              <w:rPr>
                <w:rFonts w:ascii="Tahoma" w:hAnsi="Tahoma" w:cs="Tahoma"/>
              </w:rPr>
              <w:t>4</w:t>
            </w:r>
            <w:r w:rsidRPr="00AF3DEA">
              <w:rPr>
                <w:rFonts w:ascii="Tahoma" w:hAnsi="Tahoma" w:cs="Tahoma"/>
              </w:rPr>
              <w:t xml:space="preserve"> de </w:t>
            </w:r>
            <w:r w:rsidR="00106774" w:rsidRPr="00AF3DEA">
              <w:rPr>
                <w:rFonts w:ascii="Tahoma" w:hAnsi="Tahoma" w:cs="Tahoma"/>
              </w:rPr>
              <w:t>mayo</w:t>
            </w:r>
            <w:r w:rsidRPr="00AF3DEA">
              <w:rPr>
                <w:rFonts w:ascii="Tahoma" w:hAnsi="Tahoma" w:cs="Tahoma"/>
              </w:rPr>
              <w:t xml:space="preserve"> de 2015</w:t>
            </w:r>
          </w:p>
        </w:tc>
      </w:tr>
      <w:tr w:rsidR="00E26AFE" w:rsidRPr="00AF3DEA" w:rsidTr="00106774">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26AFE" w:rsidRPr="00AF3DEA" w:rsidRDefault="00E26AFE" w:rsidP="00A14653">
            <w:pPr>
              <w:spacing w:after="240" w:line="240" w:lineRule="auto"/>
              <w:ind w:left="1276" w:hanging="1276"/>
              <w:jc w:val="both"/>
              <w:rPr>
                <w:rFonts w:ascii="Tahoma" w:hAnsi="Tahoma" w:cs="Tahoma"/>
              </w:rPr>
            </w:pPr>
            <w:r w:rsidRPr="00AF3DEA">
              <w:rPr>
                <w:rFonts w:ascii="Tahoma" w:hAnsi="Tahoma" w:cs="Tahoma"/>
              </w:rPr>
              <w:t>Hora:</w:t>
            </w:r>
          </w:p>
        </w:tc>
        <w:tc>
          <w:tcPr>
            <w:tcW w:w="2876" w:type="dxa"/>
            <w:tcBorders>
              <w:left w:val="single" w:sz="4" w:space="0" w:color="FFFFFF"/>
              <w:bottom w:val="single" w:sz="4" w:space="0" w:color="004990"/>
            </w:tcBorders>
          </w:tcPr>
          <w:p w:rsidR="00E26AFE" w:rsidRPr="00AF3DEA" w:rsidRDefault="00E26AFE" w:rsidP="00106774">
            <w:pPr>
              <w:spacing w:after="240" w:line="240" w:lineRule="auto"/>
              <w:ind w:left="1276" w:hanging="1276"/>
              <w:jc w:val="both"/>
              <w:rPr>
                <w:rFonts w:ascii="Tahoma" w:hAnsi="Tahoma" w:cs="Tahoma"/>
                <w:highlight w:val="yellow"/>
              </w:rPr>
            </w:pPr>
            <w:r w:rsidRPr="00AF3DEA">
              <w:rPr>
                <w:rFonts w:ascii="Tahoma" w:hAnsi="Tahoma" w:cs="Tahoma"/>
              </w:rPr>
              <w:t>1</w:t>
            </w:r>
            <w:r w:rsidR="00106774" w:rsidRPr="00AF3DEA">
              <w:rPr>
                <w:rFonts w:ascii="Tahoma" w:hAnsi="Tahoma" w:cs="Tahoma"/>
              </w:rPr>
              <w:t>5</w:t>
            </w:r>
            <w:r w:rsidRPr="00AF3DEA">
              <w:rPr>
                <w:rFonts w:ascii="Tahoma" w:hAnsi="Tahoma" w:cs="Tahoma"/>
              </w:rPr>
              <w:t>:</w:t>
            </w:r>
            <w:r w:rsidR="00106774" w:rsidRPr="00AF3DEA">
              <w:rPr>
                <w:rFonts w:ascii="Tahoma" w:hAnsi="Tahoma" w:cs="Tahoma"/>
              </w:rPr>
              <w:t>3</w:t>
            </w:r>
            <w:r w:rsidRPr="00AF3DEA">
              <w:rPr>
                <w:rFonts w:ascii="Tahoma" w:hAnsi="Tahoma" w:cs="Tahoma"/>
              </w:rPr>
              <w:t xml:space="preserve">0 </w:t>
            </w:r>
            <w:r w:rsidR="00106774" w:rsidRPr="00AF3DEA">
              <w:rPr>
                <w:rFonts w:ascii="Tahoma" w:hAnsi="Tahoma" w:cs="Tahoma"/>
              </w:rPr>
              <w:t>p</w:t>
            </w:r>
            <w:r w:rsidRPr="00AF3DEA">
              <w:rPr>
                <w:rFonts w:ascii="Tahoma" w:hAnsi="Tahoma" w:cs="Tahoma"/>
              </w:rPr>
              <w:t>.m.</w:t>
            </w:r>
          </w:p>
        </w:tc>
      </w:tr>
    </w:tbl>
    <w:p w:rsidR="00E26AFE" w:rsidRPr="00AF3DEA" w:rsidRDefault="00E26AFE" w:rsidP="00A14653">
      <w:pPr>
        <w:spacing w:after="240" w:line="240" w:lineRule="auto"/>
        <w:ind w:left="1843"/>
        <w:jc w:val="both"/>
        <w:rPr>
          <w:rFonts w:ascii="Tahoma" w:hAnsi="Tahoma" w:cs="Tahoma"/>
          <w:i/>
        </w:rPr>
      </w:pPr>
      <w:r w:rsidRPr="00AF3DEA">
        <w:rPr>
          <w:rFonts w:ascii="Tahoma" w:hAnsi="Tahoma" w:cs="Tahoma"/>
          <w:i/>
        </w:rPr>
        <w:t xml:space="preserve"> </w:t>
      </w:r>
      <w:r w:rsidRPr="00AF3DEA">
        <w:rPr>
          <w:rFonts w:ascii="Tahoma" w:hAnsi="Tahoma" w:cs="Tahoma"/>
          <w:i/>
          <w:sz w:val="18"/>
        </w:rPr>
        <w:t>(*) Véase la secuencia establecida en el acápite 9 del presente documento</w:t>
      </w:r>
    </w:p>
    <w:p w:rsidR="00E26AFE" w:rsidRPr="00AF3DEA" w:rsidRDefault="00E26AFE" w:rsidP="004B280C">
      <w:pPr>
        <w:pStyle w:val="Prrafodelista"/>
        <w:numPr>
          <w:ilvl w:val="1"/>
          <w:numId w:val="23"/>
        </w:numPr>
        <w:spacing w:after="240" w:line="240" w:lineRule="auto"/>
        <w:ind w:left="1134" w:hanging="567"/>
        <w:jc w:val="both"/>
        <w:outlineLvl w:val="2"/>
        <w:rPr>
          <w:rFonts w:ascii="Tahoma" w:hAnsi="Tahoma" w:cs="Tahoma"/>
        </w:rPr>
      </w:pPr>
      <w:r w:rsidRPr="00AF3DEA">
        <w:rPr>
          <w:rFonts w:ascii="Tahoma" w:hAnsi="Tahoma" w:cs="Tahoma"/>
          <w:b/>
          <w:u w:val="single"/>
        </w:rPr>
        <w:t>Sobre A</w:t>
      </w:r>
      <w:r w:rsidRPr="00AF3DEA">
        <w:rPr>
          <w:rFonts w:ascii="Tahoma" w:hAnsi="Tahoma" w:cs="Tahoma"/>
          <w:u w:val="single"/>
        </w:rPr>
        <w:t>:</w:t>
      </w:r>
      <w:r w:rsidRPr="00AF3DEA">
        <w:rPr>
          <w:rFonts w:ascii="Tahoma" w:hAnsi="Tahoma" w:cs="Tahoma"/>
        </w:rPr>
        <w:t xml:space="preserve"> Debe tener la inscripción </w:t>
      </w:r>
      <w:r w:rsidRPr="00AF3DEA">
        <w:rPr>
          <w:rFonts w:ascii="Tahoma" w:hAnsi="Tahoma" w:cs="Tahoma"/>
          <w:b/>
        </w:rPr>
        <w:t>“DOCUMENTOS ADMINISTRATIVOS”</w:t>
      </w:r>
      <w:r w:rsidRPr="00AF3DEA">
        <w:rPr>
          <w:rFonts w:ascii="Tahoma" w:hAnsi="Tahoma" w:cs="Tahoma"/>
          <w:b/>
          <w:bCs/>
        </w:rPr>
        <w:t xml:space="preserve"> </w:t>
      </w:r>
      <w:r w:rsidRPr="00AF3DEA">
        <w:rPr>
          <w:rFonts w:ascii="Tahoma" w:hAnsi="Tahoma" w:cs="Tahoma"/>
        </w:rPr>
        <w:t xml:space="preserve">y debe contener la documentación de registro legal </w:t>
      </w:r>
      <w:r w:rsidRPr="00AF3DEA">
        <w:rPr>
          <w:rFonts w:ascii="Tahoma" w:hAnsi="Tahoma" w:cs="Tahoma"/>
          <w:u w:val="single"/>
        </w:rPr>
        <w:t>vigente</w:t>
      </w:r>
      <w:r w:rsidRPr="00AF3DEA">
        <w:rPr>
          <w:rFonts w:ascii="Tahoma" w:hAnsi="Tahoma" w:cs="Tahoma"/>
        </w:rPr>
        <w:t xml:space="preserve"> del proponente, de acuerdo a requerimiento de </w:t>
      </w:r>
      <w:r w:rsidR="005D5917" w:rsidRPr="00AF3DEA">
        <w:rPr>
          <w:rFonts w:ascii="Tahoma" w:hAnsi="Tahoma" w:cs="Tahoma"/>
        </w:rPr>
        <w:t>ENTEL S.A.</w:t>
      </w:r>
      <w:r w:rsidRPr="00AF3DEA">
        <w:rPr>
          <w:rFonts w:ascii="Tahoma" w:hAnsi="Tahoma" w:cs="Tahoma"/>
        </w:rPr>
        <w:t>:</w:t>
      </w:r>
    </w:p>
    <w:p w:rsidR="00E26AFE" w:rsidRPr="00AF3DEA" w:rsidRDefault="00E26AFE" w:rsidP="00A14653">
      <w:pPr>
        <w:spacing w:after="240" w:line="240" w:lineRule="auto"/>
        <w:ind w:left="1134" w:hanging="567"/>
        <w:jc w:val="both"/>
        <w:rPr>
          <w:rFonts w:ascii="Tahoma" w:hAnsi="Tahoma" w:cs="Tahoma"/>
          <w:highlight w:val="yellow"/>
        </w:rPr>
      </w:pP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lastRenderedPageBreak/>
        <w:t>Carta de presentación firmada por el Representante Legal del proponente.</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t xml:space="preserve">Fotocopia simple del Testimonio de Constitución y modificaciones al mismo debidamente resellado en </w:t>
      </w:r>
      <w:proofErr w:type="spellStart"/>
      <w:r w:rsidRPr="00AF3DEA">
        <w:rPr>
          <w:rFonts w:ascii="Tahoma" w:hAnsi="Tahoma" w:cs="Tahoma"/>
        </w:rPr>
        <w:t>FUNDEMPRESA</w:t>
      </w:r>
      <w:proofErr w:type="spellEnd"/>
      <w:r w:rsidRPr="00AF3DEA">
        <w:rPr>
          <w:rFonts w:ascii="Tahoma" w:hAnsi="Tahoma" w:cs="Tahoma"/>
        </w:rPr>
        <w:t xml:space="preserve"> (Requisito no aplicado a empresas unipersonales).</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i/>
        </w:rPr>
      </w:pPr>
      <w:r w:rsidRPr="00AF3DEA">
        <w:rPr>
          <w:rFonts w:ascii="Tahoma" w:hAnsi="Tahoma" w:cs="Tahoma"/>
        </w:rPr>
        <w:t xml:space="preserve">Fotocopia simple del Poder del Representante Legal debidamente resellado en </w:t>
      </w:r>
      <w:proofErr w:type="spellStart"/>
      <w:r w:rsidRPr="00AF3DEA">
        <w:rPr>
          <w:rFonts w:ascii="Tahoma" w:hAnsi="Tahoma" w:cs="Tahoma"/>
        </w:rPr>
        <w:t>FUNDEMPRESA</w:t>
      </w:r>
      <w:proofErr w:type="spellEnd"/>
      <w:r w:rsidRPr="00AF3DEA">
        <w:rPr>
          <w:rFonts w:ascii="Tahoma" w:hAnsi="Tahoma" w:cs="Tahoma"/>
        </w:rPr>
        <w:t xml:space="preserve">, mencionando las facultades otorgadas al apoderado para participar en procesos de licitación, presentación de propuestas y suscripción de contratos para la provisión/prestación del bien/servicio. </w:t>
      </w:r>
      <w:r w:rsidRPr="00AF3DEA">
        <w:rPr>
          <w:rFonts w:ascii="Tahoma" w:hAnsi="Tahoma" w:cs="Tahoma"/>
          <w:i/>
        </w:rPr>
        <w:t>(Requisito no aplicado a empresas unipersonales).</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i/>
        </w:rPr>
      </w:pPr>
      <w:r w:rsidRPr="00AF3DEA">
        <w:rPr>
          <w:rFonts w:ascii="Tahoma" w:hAnsi="Tahoma" w:cs="Tahoma"/>
        </w:rPr>
        <w:t xml:space="preserve">Fotocopia simple de la Matrícula de Comercio ante </w:t>
      </w:r>
      <w:proofErr w:type="spellStart"/>
      <w:r w:rsidRPr="00AF3DEA">
        <w:rPr>
          <w:rFonts w:ascii="Tahoma" w:hAnsi="Tahoma" w:cs="Tahoma"/>
        </w:rPr>
        <w:t>FUNDEMPRESA</w:t>
      </w:r>
      <w:proofErr w:type="spellEnd"/>
      <w:r w:rsidRPr="00AF3DEA">
        <w:rPr>
          <w:rFonts w:ascii="Tahoma" w:hAnsi="Tahoma" w:cs="Tahoma"/>
        </w:rPr>
        <w:t xml:space="preserve"> debidamente actualizada y vigente a su presentación </w:t>
      </w:r>
      <w:r w:rsidRPr="00AF3DEA">
        <w:rPr>
          <w:rFonts w:ascii="Tahoma" w:hAnsi="Tahoma" w:cs="Tahoma"/>
          <w:i/>
        </w:rPr>
        <w:t>(Matrícula de Registro de Empresa en Bolivia, si se trata de empresa constituida como Sociedad en cualquiera de las modalidades).</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t>Fotocopia simple del Certificado de Registro del Número de Identificación Tributaria (</w:t>
      </w:r>
      <w:proofErr w:type="spellStart"/>
      <w:r w:rsidRPr="00AF3DEA">
        <w:rPr>
          <w:rFonts w:ascii="Tahoma" w:hAnsi="Tahoma" w:cs="Tahoma"/>
        </w:rPr>
        <w:t>N.I.T</w:t>
      </w:r>
      <w:proofErr w:type="spellEnd"/>
      <w:r w:rsidRPr="00AF3DEA">
        <w:rPr>
          <w:rFonts w:ascii="Tahoma" w:hAnsi="Tahoma" w:cs="Tahoma"/>
        </w:rPr>
        <w:t>.) vigente.</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t xml:space="preserve">Fotocopia simple de la Cédula de Identidad del Representante Legal vigente a la fecha de presentación de la propuesta.  </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t>Fotocopia simple de los Estados Financieros de la última gestión fiscal.</w:t>
      </w:r>
    </w:p>
    <w:p w:rsidR="00E26AFE" w:rsidRPr="00AF3DEA" w:rsidRDefault="00E26AFE" w:rsidP="004B280C">
      <w:pPr>
        <w:pStyle w:val="Prrafodelista"/>
        <w:numPr>
          <w:ilvl w:val="2"/>
          <w:numId w:val="14"/>
        </w:numPr>
        <w:shd w:val="clear" w:color="auto" w:fill="FFFFFF"/>
        <w:spacing w:after="240" w:line="240" w:lineRule="auto"/>
        <w:ind w:left="1843" w:hanging="709"/>
        <w:jc w:val="both"/>
        <w:outlineLvl w:val="2"/>
        <w:rPr>
          <w:rFonts w:ascii="Tahoma" w:hAnsi="Tahoma" w:cs="Tahoma"/>
        </w:rPr>
      </w:pPr>
      <w:r w:rsidRPr="00AF3DEA">
        <w:rPr>
          <w:rFonts w:ascii="Tahoma" w:hAnsi="Tahoma" w:cs="Tahoma"/>
        </w:rPr>
        <w:t xml:space="preserve">Garantía de Seriedad de Propuesta, que </w:t>
      </w:r>
      <w:r w:rsidR="000D3127" w:rsidRPr="00AF3DEA">
        <w:rPr>
          <w:rFonts w:ascii="Tahoma" w:hAnsi="Tahoma" w:cs="Tahoma"/>
        </w:rPr>
        <w:t>debe</w:t>
      </w:r>
      <w:r w:rsidRPr="00AF3DEA">
        <w:rPr>
          <w:rFonts w:ascii="Tahoma" w:hAnsi="Tahoma" w:cs="Tahoma"/>
        </w:rPr>
        <w:t xml:space="preserve"> ser Boleta </w:t>
      </w:r>
      <w:r w:rsidR="000D3127" w:rsidRPr="00AF3DEA">
        <w:rPr>
          <w:rFonts w:ascii="Tahoma" w:hAnsi="Tahoma" w:cs="Tahoma"/>
        </w:rPr>
        <w:t>Bancaria</w:t>
      </w:r>
      <w:r w:rsidRPr="00AF3DEA">
        <w:rPr>
          <w:rFonts w:ascii="Tahoma" w:hAnsi="Tahoma" w:cs="Tahoma"/>
        </w:rPr>
        <w:t xml:space="preserve">, con las características de renovable, irrevocable, de ejecución inmediata  y a primer requerimiento a favor de </w:t>
      </w:r>
      <w:r w:rsidR="005D5917" w:rsidRPr="00AF3DEA">
        <w:rPr>
          <w:rFonts w:ascii="Tahoma" w:hAnsi="Tahoma" w:cs="Tahoma"/>
        </w:rPr>
        <w:t>ENTEL S.A.</w:t>
      </w:r>
      <w:r w:rsidRPr="00AF3DEA">
        <w:rPr>
          <w:rFonts w:ascii="Tahoma" w:hAnsi="Tahoma" w:cs="Tahoma"/>
        </w:rPr>
        <w:t xml:space="preserve"> La garantía debe emitirse por el valor de </w:t>
      </w:r>
      <w:r w:rsidR="000D3127" w:rsidRPr="00AF3DEA">
        <w:rPr>
          <w:rFonts w:ascii="Tahoma" w:hAnsi="Tahoma" w:cs="Tahoma"/>
          <w:b/>
        </w:rPr>
        <w:t>USD</w:t>
      </w:r>
      <w:r w:rsidRPr="00AF3DEA">
        <w:rPr>
          <w:rFonts w:ascii="Tahoma" w:hAnsi="Tahoma" w:cs="Tahoma"/>
          <w:b/>
        </w:rPr>
        <w:t xml:space="preserve">. </w:t>
      </w:r>
      <w:r w:rsidR="000D3127" w:rsidRPr="00AF3DEA">
        <w:rPr>
          <w:rFonts w:ascii="Tahoma" w:hAnsi="Tahoma" w:cs="Tahoma"/>
          <w:b/>
        </w:rPr>
        <w:t>35</w:t>
      </w:r>
      <w:r w:rsidRPr="00AF3DEA">
        <w:rPr>
          <w:rFonts w:ascii="Tahoma" w:hAnsi="Tahoma" w:cs="Tahoma"/>
          <w:b/>
        </w:rPr>
        <w:t>.</w:t>
      </w:r>
      <w:r w:rsidR="000D3127" w:rsidRPr="00AF3DEA">
        <w:rPr>
          <w:rFonts w:ascii="Tahoma" w:hAnsi="Tahoma" w:cs="Tahoma"/>
          <w:b/>
        </w:rPr>
        <w:t>000</w:t>
      </w:r>
      <w:r w:rsidRPr="00AF3DEA">
        <w:rPr>
          <w:rFonts w:ascii="Tahoma" w:hAnsi="Tahoma" w:cs="Tahoma"/>
          <w:b/>
        </w:rPr>
        <w:t>,00 (</w:t>
      </w:r>
      <w:r w:rsidR="000D3127" w:rsidRPr="00AF3DEA">
        <w:rPr>
          <w:rFonts w:ascii="Tahoma" w:hAnsi="Tahoma" w:cs="Tahoma"/>
          <w:b/>
        </w:rPr>
        <w:t>Treinta y Cinco Mil</w:t>
      </w:r>
      <w:r w:rsidRPr="00AF3DEA">
        <w:rPr>
          <w:rFonts w:ascii="Tahoma" w:hAnsi="Tahoma" w:cs="Tahoma"/>
          <w:b/>
        </w:rPr>
        <w:t xml:space="preserve"> 00/100 </w:t>
      </w:r>
      <w:r w:rsidR="000D3127" w:rsidRPr="00AF3DEA">
        <w:rPr>
          <w:rFonts w:ascii="Tahoma" w:hAnsi="Tahoma" w:cs="Tahoma"/>
          <w:b/>
        </w:rPr>
        <w:t>Dólares Americanos</w:t>
      </w:r>
      <w:r w:rsidRPr="00AF3DEA">
        <w:rPr>
          <w:rFonts w:ascii="Tahoma" w:hAnsi="Tahoma" w:cs="Tahoma"/>
          <w:b/>
        </w:rPr>
        <w:t>)</w:t>
      </w:r>
      <w:r w:rsidRPr="00AF3DEA">
        <w:rPr>
          <w:rFonts w:ascii="Tahoma" w:hAnsi="Tahoma" w:cs="Tahoma"/>
        </w:rPr>
        <w:t xml:space="preserve"> o su equivalente en </w:t>
      </w:r>
      <w:r w:rsidR="000D3127" w:rsidRPr="00AF3DEA">
        <w:rPr>
          <w:rFonts w:ascii="Tahoma" w:hAnsi="Tahoma" w:cs="Tahoma"/>
        </w:rPr>
        <w:t>Bolivianos</w:t>
      </w:r>
      <w:r w:rsidRPr="00AF3DEA">
        <w:rPr>
          <w:rFonts w:ascii="Tahoma" w:hAnsi="Tahoma" w:cs="Tahoma"/>
        </w:rPr>
        <w:t xml:space="preserve">, con una validez de </w:t>
      </w:r>
      <w:r w:rsidRPr="00AF3DEA">
        <w:rPr>
          <w:rFonts w:ascii="Tahoma" w:hAnsi="Tahoma" w:cs="Tahoma"/>
          <w:b/>
        </w:rPr>
        <w:t>120</w:t>
      </w:r>
      <w:r w:rsidRPr="00AF3DEA">
        <w:rPr>
          <w:rFonts w:ascii="Tahoma" w:hAnsi="Tahoma" w:cs="Tahoma"/>
        </w:rPr>
        <w:t xml:space="preserve"> días calendario a partir de la fecha de presentación de su propuesta. </w:t>
      </w:r>
    </w:p>
    <w:p w:rsidR="00E26AFE" w:rsidRPr="00AF3DEA" w:rsidRDefault="00E26AFE" w:rsidP="00A14653">
      <w:pPr>
        <w:pStyle w:val="Prrafodelista"/>
        <w:shd w:val="clear" w:color="auto" w:fill="FFFFFF"/>
        <w:spacing w:after="240" w:line="240" w:lineRule="auto"/>
        <w:ind w:left="1843"/>
        <w:jc w:val="both"/>
        <w:outlineLvl w:val="2"/>
        <w:rPr>
          <w:rFonts w:ascii="Tahoma" w:hAnsi="Tahoma" w:cs="Tahoma"/>
        </w:rPr>
      </w:pPr>
      <w:r w:rsidRPr="00AF3DEA">
        <w:rPr>
          <w:rFonts w:ascii="Tahoma" w:hAnsi="Tahoma" w:cs="Tahoma"/>
        </w:rPr>
        <w:t>La boleta bancaria debe ser emitida por una institución bancaria y/o financiera legalmente constituida en Bolivia</w:t>
      </w:r>
      <w:r w:rsidR="000D3127" w:rsidRPr="00AF3DEA">
        <w:rPr>
          <w:rFonts w:ascii="Tahoma" w:hAnsi="Tahoma" w:cs="Tahoma"/>
        </w:rPr>
        <w:t>.</w:t>
      </w:r>
      <w:r w:rsidRPr="00AF3DEA">
        <w:rPr>
          <w:rFonts w:ascii="Tahoma" w:hAnsi="Tahoma" w:cs="Tahoma"/>
        </w:rPr>
        <w:t xml:space="preserve"> </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t xml:space="preserve">Declaración de Integridad provista por </w:t>
      </w:r>
      <w:r w:rsidR="005D5917" w:rsidRPr="00AF3DEA">
        <w:rPr>
          <w:rFonts w:ascii="Tahoma" w:hAnsi="Tahoma" w:cs="Tahoma"/>
        </w:rPr>
        <w:t>ENTEL S.A.</w:t>
      </w:r>
      <w:r w:rsidRPr="00AF3DEA">
        <w:rPr>
          <w:rFonts w:ascii="Tahoma" w:hAnsi="Tahoma" w:cs="Tahoma"/>
        </w:rPr>
        <w:t xml:space="preserve"> y firmada por  el Representante  Legal   y  personal  de  la  empresa  del  proponente. (Anexo N° 2)</w:t>
      </w:r>
    </w:p>
    <w:p w:rsidR="00E26AFE" w:rsidRPr="00AF3DEA" w:rsidRDefault="00E26AFE" w:rsidP="004B280C">
      <w:pPr>
        <w:pStyle w:val="Prrafodelista"/>
        <w:numPr>
          <w:ilvl w:val="2"/>
          <w:numId w:val="14"/>
        </w:numPr>
        <w:spacing w:after="240" w:line="240" w:lineRule="auto"/>
        <w:ind w:left="1843" w:hanging="709"/>
        <w:jc w:val="both"/>
        <w:outlineLvl w:val="2"/>
        <w:rPr>
          <w:rFonts w:ascii="Tahoma" w:hAnsi="Tahoma" w:cs="Tahoma"/>
        </w:rPr>
      </w:pPr>
      <w:r w:rsidRPr="00AF3DEA">
        <w:rPr>
          <w:rFonts w:ascii="Tahoma" w:hAnsi="Tahoma" w:cs="Tahoma"/>
        </w:rPr>
        <w:t xml:space="preserve">Periodo de validez de la </w:t>
      </w:r>
      <w:proofErr w:type="gramStart"/>
      <w:r w:rsidRPr="00AF3DEA">
        <w:rPr>
          <w:rFonts w:ascii="Tahoma" w:hAnsi="Tahoma" w:cs="Tahoma"/>
        </w:rPr>
        <w:t>propuesta</w:t>
      </w:r>
      <w:r w:rsidRPr="00AF3DEA">
        <w:rPr>
          <w:rFonts w:ascii="Tahoma" w:hAnsi="Tahoma" w:cs="Tahoma"/>
          <w:vertAlign w:val="superscript"/>
        </w:rPr>
        <w:t>(</w:t>
      </w:r>
      <w:proofErr w:type="gramEnd"/>
      <w:r w:rsidRPr="00AF3DEA">
        <w:rPr>
          <w:vertAlign w:val="superscript"/>
        </w:rPr>
        <w:footnoteReference w:id="1"/>
      </w:r>
      <w:r w:rsidRPr="00AF3DEA">
        <w:rPr>
          <w:rFonts w:ascii="Tahoma" w:hAnsi="Tahoma" w:cs="Tahoma"/>
          <w:vertAlign w:val="superscript"/>
        </w:rPr>
        <w:t>)</w:t>
      </w:r>
      <w:r w:rsidRPr="00AF3DEA">
        <w:rPr>
          <w:rFonts w:ascii="Tahoma" w:hAnsi="Tahoma" w:cs="Tahoma"/>
        </w:rPr>
        <w:t xml:space="preserve">, equivalente a noventa (90) días calendario, a partir de la fecha de presentación de la propuesta.  </w:t>
      </w:r>
    </w:p>
    <w:p w:rsidR="00E26AFE" w:rsidRPr="00AF3DEA" w:rsidRDefault="00E26AFE" w:rsidP="00A14653">
      <w:pPr>
        <w:pStyle w:val="ww-textoindependiente20"/>
        <w:spacing w:after="240" w:line="240" w:lineRule="auto"/>
        <w:ind w:left="1134"/>
        <w:rPr>
          <w:rFonts w:ascii="Tahoma" w:hAnsi="Tahoma" w:cs="Tahoma"/>
          <w:sz w:val="22"/>
          <w:szCs w:val="22"/>
          <w:lang w:val="es-ES"/>
        </w:rPr>
      </w:pPr>
      <w:r w:rsidRPr="00AF3DEA">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AF3DEA">
        <w:rPr>
          <w:rFonts w:ascii="Tahoma" w:hAnsi="Tahoma"/>
          <w:sz w:val="22"/>
          <w:szCs w:val="22"/>
          <w:lang w:val="es-BO"/>
        </w:rPr>
        <w:t xml:space="preserve"> </w:t>
      </w:r>
      <w:r w:rsidRPr="00AF3DEA">
        <w:rPr>
          <w:rFonts w:ascii="Tahoma" w:hAnsi="Tahoma"/>
          <w:sz w:val="22"/>
          <w:szCs w:val="22"/>
          <w:lang w:val="es-BO"/>
        </w:rPr>
        <w:lastRenderedPageBreak/>
        <w:t>emitidas por entidades financieras legalmente establecidas en Bolivia y reconocidas por la entidad reguladora.</w:t>
      </w:r>
    </w:p>
    <w:p w:rsidR="00E26AFE" w:rsidRPr="00AF3DEA" w:rsidRDefault="00E26AFE" w:rsidP="004B280C">
      <w:pPr>
        <w:pStyle w:val="Prrafodelista"/>
        <w:numPr>
          <w:ilvl w:val="1"/>
          <w:numId w:val="23"/>
        </w:numPr>
        <w:tabs>
          <w:tab w:val="left" w:pos="1134"/>
        </w:tabs>
        <w:spacing w:after="240" w:line="240" w:lineRule="auto"/>
        <w:ind w:left="1134"/>
        <w:jc w:val="both"/>
        <w:outlineLvl w:val="2"/>
        <w:rPr>
          <w:rFonts w:ascii="Tahoma" w:hAnsi="Tahoma" w:cs="Tahoma"/>
        </w:rPr>
      </w:pPr>
      <w:r w:rsidRPr="00AF3DEA">
        <w:rPr>
          <w:rFonts w:ascii="Tahoma" w:hAnsi="Tahoma" w:cs="Tahoma"/>
          <w:b/>
          <w:u w:val="single"/>
        </w:rPr>
        <w:t>Sobre B:</w:t>
      </w:r>
      <w:r w:rsidRPr="00AF3DEA">
        <w:rPr>
          <w:rFonts w:ascii="Tahoma" w:hAnsi="Tahoma" w:cs="Tahoma"/>
        </w:rPr>
        <w:t xml:space="preserve"> Debe tener la inscripción </w:t>
      </w:r>
      <w:r w:rsidRPr="00AF3DEA">
        <w:rPr>
          <w:rFonts w:ascii="Tahoma" w:hAnsi="Tahoma" w:cs="Tahoma"/>
          <w:b/>
        </w:rPr>
        <w:t>“PROPUESTA TÉCNICA”</w:t>
      </w:r>
      <w:r w:rsidRPr="00AF3DEA">
        <w:rPr>
          <w:rFonts w:ascii="Tahoma" w:hAnsi="Tahoma" w:cs="Tahoma"/>
        </w:rPr>
        <w:t xml:space="preserve"> debe incluir todos los requisitos y disposiciones solicitadas en las Especificaciones Técnicas (Parte II) y no debe contener precios totales, parciales o referenciales de ningún tipo.</w:t>
      </w:r>
    </w:p>
    <w:p w:rsidR="00E26AFE" w:rsidRPr="00AF3DEA" w:rsidRDefault="00E26AFE" w:rsidP="004B280C">
      <w:pPr>
        <w:numPr>
          <w:ilvl w:val="1"/>
          <w:numId w:val="23"/>
        </w:numPr>
        <w:tabs>
          <w:tab w:val="left" w:pos="1134"/>
        </w:tabs>
        <w:spacing w:after="240" w:line="240" w:lineRule="auto"/>
        <w:ind w:left="1134"/>
        <w:jc w:val="both"/>
        <w:outlineLvl w:val="2"/>
        <w:rPr>
          <w:rFonts w:ascii="Tahoma" w:hAnsi="Tahoma" w:cs="Tahoma"/>
        </w:rPr>
      </w:pPr>
      <w:r w:rsidRPr="00AF3DEA">
        <w:rPr>
          <w:rFonts w:ascii="Tahoma" w:hAnsi="Tahoma" w:cs="Tahoma"/>
          <w:b/>
          <w:u w:val="single"/>
        </w:rPr>
        <w:t>Sobre C:</w:t>
      </w:r>
      <w:r w:rsidRPr="00AF3DEA">
        <w:rPr>
          <w:rFonts w:ascii="Tahoma" w:hAnsi="Tahoma" w:cs="Tahoma"/>
        </w:rPr>
        <w:t xml:space="preserve"> Debe tener la inscripción </w:t>
      </w:r>
      <w:r w:rsidRPr="00AF3DEA">
        <w:rPr>
          <w:rFonts w:ascii="Tahoma" w:hAnsi="Tahoma" w:cs="Tahoma"/>
          <w:b/>
        </w:rPr>
        <w:t>“PROPUESTA ECONÓMICA</w:t>
      </w:r>
      <w:r w:rsidRPr="00AF3DEA">
        <w:rPr>
          <w:rFonts w:ascii="Tahoma" w:hAnsi="Tahoma" w:cs="Tahoma"/>
        </w:rPr>
        <w:t xml:space="preserve">” y debe presentar un resumen global y el </w:t>
      </w:r>
      <w:r w:rsidRPr="00AF3DEA">
        <w:rPr>
          <w:rFonts w:ascii="Tahoma" w:hAnsi="Tahoma" w:cs="Tahoma"/>
          <w:b/>
        </w:rPr>
        <w:t>desglose de los ítems</w:t>
      </w:r>
      <w:r w:rsidRPr="00AF3DEA">
        <w:rPr>
          <w:rFonts w:ascii="Tahoma" w:hAnsi="Tahoma" w:cs="Tahoma"/>
        </w:rPr>
        <w:t xml:space="preserve">, en concordancia con la propuesta técnica, además de indicar los montos en numeral y literal. </w:t>
      </w:r>
    </w:p>
    <w:p w:rsidR="00E26AFE" w:rsidRPr="00AF3DEA" w:rsidRDefault="00E26AFE" w:rsidP="00A14653">
      <w:pPr>
        <w:pStyle w:val="ww-textoindependiente20"/>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AF3DEA">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AF3DEA">
        <w:rPr>
          <w:rFonts w:ascii="Tahoma" w:hAnsi="Tahoma" w:cs="Tahoma"/>
          <w:sz w:val="22"/>
          <w:szCs w:val="22"/>
          <w:lang w:val="es-ES"/>
        </w:rPr>
        <w:t>BCB</w:t>
      </w:r>
      <w:proofErr w:type="spellEnd"/>
      <w:r w:rsidRPr="00AF3DEA">
        <w:rPr>
          <w:rFonts w:ascii="Tahoma" w:hAnsi="Tahoma" w:cs="Tahoma"/>
          <w:sz w:val="22"/>
          <w:szCs w:val="22"/>
          <w:lang w:val="es-ES"/>
        </w:rPr>
        <w:t xml:space="preserve">), y debe </w:t>
      </w:r>
      <w:r w:rsidRPr="00AF3DEA">
        <w:rPr>
          <w:rFonts w:ascii="Tahoma" w:hAnsi="Tahoma" w:cs="Tahoma"/>
          <w:b/>
          <w:sz w:val="22"/>
          <w:szCs w:val="22"/>
          <w:lang w:val="es-ES"/>
        </w:rPr>
        <w:t>incluir los impuestos de ley</w:t>
      </w:r>
      <w:r w:rsidRPr="00AF3DEA">
        <w:rPr>
          <w:rFonts w:ascii="Tahoma" w:hAnsi="Tahoma" w:cs="Tahoma"/>
          <w:sz w:val="22"/>
          <w:szCs w:val="22"/>
          <w:lang w:val="es-ES"/>
        </w:rPr>
        <w:t>.</w:t>
      </w:r>
    </w:p>
    <w:p w:rsidR="00E26AFE" w:rsidRPr="00AF3DEA" w:rsidRDefault="00E26AFE" w:rsidP="00A14653">
      <w:pPr>
        <w:pStyle w:val="ww-textoindependiente20"/>
        <w:spacing w:after="240" w:line="240" w:lineRule="auto"/>
        <w:ind w:left="1134"/>
        <w:rPr>
          <w:rFonts w:ascii="Tahoma" w:hAnsi="Tahoma" w:cs="Tahoma"/>
          <w:sz w:val="22"/>
          <w:szCs w:val="22"/>
          <w:lang w:val="es-ES"/>
        </w:rPr>
      </w:pPr>
      <w:r w:rsidRPr="00AF3DEA">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E26AFE" w:rsidRPr="00AF3DEA" w:rsidRDefault="00E26AFE" w:rsidP="00A14653">
      <w:pPr>
        <w:pStyle w:val="ww-textoindependiente20"/>
        <w:spacing w:after="240" w:line="240" w:lineRule="auto"/>
        <w:ind w:left="1134"/>
        <w:rPr>
          <w:rFonts w:ascii="Tahoma" w:hAnsi="Tahoma" w:cs="Tahoma"/>
          <w:sz w:val="22"/>
          <w:szCs w:val="22"/>
          <w:lang w:val="es-ES"/>
        </w:rPr>
      </w:pPr>
      <w:r w:rsidRPr="00AF3DEA">
        <w:rPr>
          <w:rFonts w:ascii="Tahoma" w:hAnsi="Tahoma" w:cs="Tahoma"/>
          <w:sz w:val="22"/>
          <w:szCs w:val="22"/>
          <w:lang w:val="es-ES"/>
        </w:rPr>
        <w:t xml:space="preserve">En caso de discrepancia entre un precio unitario y el total se considera el precio menor como el correcto. </w:t>
      </w:r>
    </w:p>
    <w:p w:rsidR="00E26AFE" w:rsidRPr="00AF3DEA" w:rsidRDefault="00E26AFE" w:rsidP="00A14653">
      <w:pPr>
        <w:pStyle w:val="ww-textoindependiente20"/>
        <w:spacing w:after="240" w:line="240" w:lineRule="auto"/>
        <w:ind w:left="1134"/>
        <w:rPr>
          <w:rFonts w:ascii="Tahoma" w:hAnsi="Tahoma" w:cs="Tahoma"/>
          <w:b/>
          <w:sz w:val="22"/>
          <w:szCs w:val="22"/>
          <w:lang w:val="es-ES"/>
        </w:rPr>
      </w:pPr>
      <w:r w:rsidRPr="00AF3DEA">
        <w:rPr>
          <w:rFonts w:ascii="Tahoma" w:hAnsi="Tahoma" w:cs="Tahoma"/>
          <w:b/>
          <w:sz w:val="22"/>
          <w:szCs w:val="22"/>
          <w:lang w:val="es-ES"/>
        </w:rPr>
        <w:t>La omisión de cualquier ítem que corresponda a la Propuesta Económica, da lugar a la desestimación de la oferta.</w:t>
      </w:r>
    </w:p>
    <w:p w:rsidR="00E26AFE" w:rsidRPr="00AF3DEA" w:rsidRDefault="00E26AFE" w:rsidP="00A14653">
      <w:pPr>
        <w:pStyle w:val="ww-textoindependiente20"/>
        <w:spacing w:after="240" w:line="240" w:lineRule="auto"/>
        <w:ind w:left="1134"/>
        <w:rPr>
          <w:rFonts w:ascii="Tahoma" w:hAnsi="Tahoma" w:cs="Tahoma"/>
          <w:sz w:val="22"/>
          <w:szCs w:val="22"/>
          <w:lang w:val="es-ES"/>
        </w:rPr>
      </w:pPr>
      <w:r w:rsidRPr="00AF3DEA">
        <w:rPr>
          <w:rFonts w:ascii="Tahoma" w:hAnsi="Tahoma" w:cs="Tahoma"/>
          <w:sz w:val="22"/>
          <w:szCs w:val="22"/>
          <w:lang w:val="es-ES"/>
        </w:rPr>
        <w:t xml:space="preserve">En caso de ser necesario, </w:t>
      </w:r>
      <w:r w:rsidR="005D5917" w:rsidRPr="00AF3DEA">
        <w:rPr>
          <w:rFonts w:ascii="Tahoma" w:hAnsi="Tahoma" w:cs="Tahoma"/>
          <w:sz w:val="22"/>
          <w:szCs w:val="22"/>
          <w:lang w:val="es-ES"/>
        </w:rPr>
        <w:t>ENTEL S.A.</w:t>
      </w:r>
      <w:r w:rsidRPr="00AF3DEA">
        <w:rPr>
          <w:rFonts w:ascii="Tahoma" w:hAnsi="Tahoma" w:cs="Tahoma"/>
          <w:sz w:val="22"/>
          <w:szCs w:val="22"/>
          <w:lang w:val="es-ES"/>
        </w:rPr>
        <w:t xml:space="preserve"> puede solicitar al proponente una mayor desagregación de los precios, quien está en la obligación de suministrar oportunamente toda la información requerida.</w:t>
      </w:r>
    </w:p>
    <w:p w:rsidR="00E26AFE" w:rsidRPr="00AF3DEA" w:rsidRDefault="00E26AFE" w:rsidP="00A14653">
      <w:pPr>
        <w:pStyle w:val="ww-textoindependiente20"/>
        <w:spacing w:after="240" w:line="240" w:lineRule="auto"/>
        <w:ind w:left="1134"/>
        <w:rPr>
          <w:rFonts w:ascii="Tahoma" w:hAnsi="Tahoma" w:cs="Tahoma"/>
          <w:sz w:val="22"/>
          <w:szCs w:val="22"/>
          <w:lang w:val="es-ES"/>
        </w:rPr>
      </w:pPr>
      <w:r w:rsidRPr="00AF3DEA">
        <w:rPr>
          <w:rFonts w:ascii="Tahoma" w:hAnsi="Tahoma" w:cs="Tahoma"/>
          <w:sz w:val="22"/>
          <w:szCs w:val="22"/>
          <w:lang w:val="es-ES"/>
        </w:rPr>
        <w:t xml:space="preserve">Empresas extranjeras y/o nacionales que consideren en su propuesta económica pagos al extranjero que generen </w:t>
      </w:r>
      <w:r w:rsidRPr="00AF3DEA">
        <w:rPr>
          <w:rFonts w:ascii="Tahoma" w:hAnsi="Tahoma" w:cs="Tahoma"/>
          <w:b/>
          <w:sz w:val="22"/>
          <w:szCs w:val="22"/>
          <w:lang w:val="es-ES"/>
        </w:rPr>
        <w:t xml:space="preserve">impuestos por remesas al exterior </w:t>
      </w:r>
      <w:r w:rsidRPr="00AF3DEA">
        <w:rPr>
          <w:rFonts w:ascii="Tahoma" w:hAnsi="Tahoma" w:cs="Tahoma"/>
          <w:sz w:val="22"/>
          <w:szCs w:val="22"/>
          <w:lang w:val="es-ES"/>
        </w:rPr>
        <w:t xml:space="preserve">ya sea por concepto de servicios, licencias de software (bienes intangibles) y otros </w:t>
      </w:r>
      <w:r w:rsidRPr="00AF3DEA">
        <w:rPr>
          <w:rFonts w:ascii="Tahoma" w:hAnsi="Tahoma" w:cs="Tahoma"/>
          <w:b/>
          <w:sz w:val="22"/>
          <w:szCs w:val="22"/>
          <w:lang w:val="es-ES"/>
        </w:rPr>
        <w:t>deben incluirlos en su propuesta económica</w:t>
      </w:r>
      <w:r w:rsidRPr="00AF3DEA">
        <w:rPr>
          <w:rFonts w:ascii="Tahoma" w:hAnsi="Tahoma" w:cs="Tahoma"/>
          <w:sz w:val="22"/>
          <w:szCs w:val="22"/>
          <w:lang w:val="es-ES"/>
        </w:rPr>
        <w:t xml:space="preserve"> de acuerdo a los porcentajes y/o montos que son establecidos en la normativa vigente en Bolivia.</w:t>
      </w:r>
    </w:p>
    <w:bookmarkEnd w:id="2"/>
    <w:bookmarkEnd w:id="3"/>
    <w:p w:rsidR="00E26AFE" w:rsidRPr="00AF3DEA" w:rsidRDefault="00E26AFE" w:rsidP="004B280C">
      <w:pPr>
        <w:numPr>
          <w:ilvl w:val="0"/>
          <w:numId w:val="14"/>
        </w:numPr>
        <w:spacing w:after="240" w:line="240" w:lineRule="auto"/>
        <w:ind w:left="567" w:hanging="567"/>
        <w:jc w:val="both"/>
        <w:rPr>
          <w:rFonts w:ascii="Tahoma" w:hAnsi="Tahoma" w:cs="Tahoma"/>
          <w:b/>
          <w:sz w:val="28"/>
          <w:szCs w:val="28"/>
        </w:rPr>
      </w:pPr>
      <w:r w:rsidRPr="00AF3DEA">
        <w:rPr>
          <w:rFonts w:ascii="Tahoma" w:hAnsi="Tahoma" w:cs="Tahoma"/>
          <w:b/>
          <w:sz w:val="28"/>
          <w:szCs w:val="28"/>
        </w:rPr>
        <w:t>Garantías Requeridas</w:t>
      </w:r>
    </w:p>
    <w:p w:rsidR="00E26AFE" w:rsidRPr="00AF3DEA" w:rsidRDefault="00E26AFE" w:rsidP="00A14653">
      <w:pPr>
        <w:pStyle w:val="ww-textoindependiente20"/>
        <w:spacing w:after="240" w:line="240" w:lineRule="auto"/>
        <w:ind w:left="567"/>
        <w:rPr>
          <w:rFonts w:ascii="Tahoma" w:hAnsi="Tahoma" w:cs="Tahoma"/>
          <w:i/>
          <w:sz w:val="22"/>
          <w:szCs w:val="22"/>
          <w:lang w:val="es-ES" w:eastAsia="es-ES"/>
        </w:rPr>
      </w:pPr>
      <w:r w:rsidRPr="00AF3DEA">
        <w:rPr>
          <w:rFonts w:ascii="Tahoma" w:hAnsi="Tahoma" w:cs="Tahoma"/>
          <w:sz w:val="22"/>
          <w:szCs w:val="22"/>
          <w:lang w:val="es-ES" w:eastAsia="es-ES"/>
        </w:rPr>
        <w:t>La(s) empresa(s) adjudicada(s) debe(n) presentar la(s) siguiente(s) garantía(s)</w:t>
      </w:r>
      <w:r w:rsidRPr="00AF3DEA">
        <w:rPr>
          <w:rFonts w:ascii="Tahoma" w:hAnsi="Tahoma" w:cs="Tahoma"/>
          <w:i/>
          <w:sz w:val="22"/>
          <w:szCs w:val="22"/>
          <w:lang w:val="es-ES" w:eastAsia="es-ES"/>
        </w:rPr>
        <w:t xml:space="preserve">. </w:t>
      </w:r>
    </w:p>
    <w:p w:rsidR="00E26AFE" w:rsidRPr="00AF3DEA" w:rsidRDefault="00E26AFE" w:rsidP="004B280C">
      <w:pPr>
        <w:pStyle w:val="ww-textoindependiente20"/>
        <w:numPr>
          <w:ilvl w:val="0"/>
          <w:numId w:val="24"/>
        </w:numPr>
        <w:spacing w:after="240" w:line="240" w:lineRule="auto"/>
        <w:rPr>
          <w:rFonts w:ascii="Tahoma" w:hAnsi="Tahoma" w:cs="Tahoma"/>
          <w:sz w:val="22"/>
          <w:szCs w:val="22"/>
          <w:lang w:val="es-ES"/>
        </w:rPr>
      </w:pPr>
      <w:r w:rsidRPr="00AF3DEA">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w:t>
      </w:r>
      <w:r w:rsidR="005D5917" w:rsidRPr="00AF3DEA">
        <w:rPr>
          <w:rFonts w:ascii="Tahoma" w:hAnsi="Tahoma" w:cs="Tahoma"/>
          <w:sz w:val="22"/>
          <w:szCs w:val="22"/>
          <w:lang w:val="es-ES"/>
        </w:rPr>
        <w:t>ENTEL S.A.</w:t>
      </w:r>
      <w:r w:rsidRPr="00AF3DEA">
        <w:rPr>
          <w:rFonts w:ascii="Tahoma" w:hAnsi="Tahoma" w:cs="Tahoma"/>
          <w:sz w:val="22"/>
          <w:szCs w:val="22"/>
          <w:lang w:val="es-ES"/>
        </w:rPr>
        <w:t xml:space="preserve"> La vigencia de la garantía debe ser computable a partir de la fecha de la firma de contrato hasta sesenta (60) días calendario posteriores a la fecha de recepción definitiva del bien o servicio. </w:t>
      </w:r>
    </w:p>
    <w:p w:rsidR="00E26AFE" w:rsidRPr="00AF3DEA" w:rsidRDefault="00E26AFE" w:rsidP="004B280C">
      <w:pPr>
        <w:pStyle w:val="ww-textoindependiente20"/>
        <w:numPr>
          <w:ilvl w:val="0"/>
          <w:numId w:val="24"/>
        </w:numPr>
        <w:spacing w:after="240" w:line="240" w:lineRule="auto"/>
        <w:rPr>
          <w:rFonts w:ascii="Tahoma" w:hAnsi="Tahoma" w:cs="Tahoma"/>
          <w:sz w:val="22"/>
          <w:szCs w:val="22"/>
          <w:lang w:val="es-ES"/>
        </w:rPr>
      </w:pPr>
      <w:r w:rsidRPr="00AF3DEA">
        <w:rPr>
          <w:rFonts w:ascii="Tahoma" w:hAnsi="Tahoma" w:cs="Tahoma"/>
          <w:sz w:val="22"/>
          <w:szCs w:val="22"/>
          <w:lang w:val="es-ES"/>
        </w:rPr>
        <w:t>Fotocopia de la Póliza de seguro de responsabilidad civil anual vigente.</w:t>
      </w:r>
    </w:p>
    <w:p w:rsidR="00E26AFE" w:rsidRPr="00AF3DEA" w:rsidRDefault="00E26AFE" w:rsidP="004B280C">
      <w:pPr>
        <w:pStyle w:val="ww-textoindependiente20"/>
        <w:numPr>
          <w:ilvl w:val="0"/>
          <w:numId w:val="24"/>
        </w:numPr>
        <w:spacing w:after="240" w:line="240" w:lineRule="auto"/>
        <w:rPr>
          <w:rFonts w:ascii="Tahoma" w:hAnsi="Tahoma" w:cs="Tahoma"/>
          <w:sz w:val="22"/>
          <w:szCs w:val="22"/>
          <w:lang w:val="es-ES"/>
        </w:rPr>
      </w:pPr>
      <w:r w:rsidRPr="00AF3DEA">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E26AFE" w:rsidRPr="00AF3DEA" w:rsidRDefault="00E26AFE" w:rsidP="00A14653">
      <w:pPr>
        <w:pStyle w:val="ww-textoindependiente20"/>
        <w:spacing w:after="240" w:line="240" w:lineRule="auto"/>
        <w:ind w:left="567"/>
        <w:rPr>
          <w:rFonts w:ascii="Tahoma" w:hAnsi="Tahoma" w:cs="Tahoma"/>
          <w:sz w:val="22"/>
          <w:szCs w:val="22"/>
          <w:lang w:val="es-ES"/>
        </w:rPr>
      </w:pPr>
      <w:r w:rsidRPr="00AF3DEA">
        <w:rPr>
          <w:rFonts w:ascii="Tahoma" w:hAnsi="Tahoma" w:cs="Tahoma"/>
          <w:sz w:val="22"/>
          <w:szCs w:val="22"/>
          <w:lang w:val="es-ES"/>
        </w:rPr>
        <w:lastRenderedPageBreak/>
        <w:t>La boleta deberá ser emitida por una entidad bancaria de Bolivia legalmente establecida y que cuenten con la autorización de operación emitida por la Autoridad reguladora correspondiente.</w:t>
      </w:r>
    </w:p>
    <w:p w:rsidR="00E26AFE" w:rsidRPr="00AF3DEA" w:rsidRDefault="00E26AFE" w:rsidP="004B280C">
      <w:pPr>
        <w:numPr>
          <w:ilvl w:val="0"/>
          <w:numId w:val="14"/>
        </w:numPr>
        <w:spacing w:after="240" w:line="240" w:lineRule="auto"/>
        <w:ind w:left="567" w:hanging="567"/>
        <w:jc w:val="both"/>
        <w:rPr>
          <w:rFonts w:ascii="Tahoma" w:hAnsi="Tahoma" w:cs="Tahoma"/>
          <w:b/>
          <w:sz w:val="28"/>
          <w:szCs w:val="28"/>
        </w:rPr>
      </w:pPr>
      <w:r w:rsidRPr="00AF3DEA">
        <w:rPr>
          <w:rFonts w:ascii="Tahoma" w:hAnsi="Tahoma" w:cs="Tahoma"/>
          <w:b/>
          <w:sz w:val="28"/>
          <w:szCs w:val="28"/>
        </w:rPr>
        <w:t>Apertura de sobres</w:t>
      </w:r>
    </w:p>
    <w:p w:rsidR="006318FB" w:rsidRPr="00483261" w:rsidRDefault="006318FB" w:rsidP="006318FB">
      <w:pPr>
        <w:pStyle w:val="ww-textoindependiente20"/>
        <w:spacing w:after="240" w:line="240" w:lineRule="auto"/>
        <w:ind w:left="360"/>
        <w:rPr>
          <w:rFonts w:ascii="Tahoma" w:hAnsi="Tahoma" w:cs="Tahoma"/>
          <w:sz w:val="22"/>
          <w:szCs w:val="22"/>
          <w:lang w:val="es-ES"/>
        </w:rPr>
      </w:pPr>
      <w:r w:rsidRPr="00483261">
        <w:rPr>
          <w:rFonts w:ascii="Tahoma" w:hAnsi="Tahoma" w:cs="Tahoma"/>
          <w:sz w:val="22"/>
          <w:szCs w:val="22"/>
          <w:lang w:val="es-ES"/>
        </w:rPr>
        <w:t xml:space="preserve">Se realizará simultáneamente </w:t>
      </w:r>
      <w:r>
        <w:rPr>
          <w:rFonts w:ascii="Tahoma" w:hAnsi="Tahoma" w:cs="Tahoma"/>
          <w:sz w:val="22"/>
          <w:szCs w:val="22"/>
          <w:lang w:val="es-ES"/>
        </w:rPr>
        <w:t>la apertura de los sobres A y</w:t>
      </w:r>
      <w:r w:rsidRPr="00483261">
        <w:rPr>
          <w:rFonts w:ascii="Tahoma" w:hAnsi="Tahoma" w:cs="Tahoma"/>
          <w:sz w:val="22"/>
          <w:szCs w:val="22"/>
          <w:lang w:val="es-ES"/>
        </w:rPr>
        <w:t xml:space="preserve"> B bajo las condiciones es</w:t>
      </w:r>
      <w:r>
        <w:rPr>
          <w:rFonts w:ascii="Tahoma" w:hAnsi="Tahoma" w:cs="Tahoma"/>
          <w:sz w:val="22"/>
          <w:szCs w:val="22"/>
          <w:lang w:val="es-ES"/>
        </w:rPr>
        <w:t>tablecidas en los numerales 7.1 y</w:t>
      </w:r>
      <w:r w:rsidRPr="00483261">
        <w:rPr>
          <w:rFonts w:ascii="Tahoma" w:hAnsi="Tahoma" w:cs="Tahoma"/>
          <w:sz w:val="22"/>
          <w:szCs w:val="22"/>
          <w:lang w:val="es-ES"/>
        </w:rPr>
        <w:t xml:space="preserve"> 7.2  </w:t>
      </w:r>
    </w:p>
    <w:p w:rsidR="006318FB" w:rsidRPr="00483261" w:rsidRDefault="006318FB" w:rsidP="006318FB">
      <w:pPr>
        <w:pStyle w:val="ww-textoindependiente20"/>
        <w:spacing w:after="240" w:line="240" w:lineRule="auto"/>
        <w:ind w:left="360"/>
        <w:rPr>
          <w:rFonts w:ascii="Tahoma" w:hAnsi="Tahoma" w:cs="Tahoma"/>
          <w:sz w:val="22"/>
          <w:szCs w:val="22"/>
          <w:lang w:val="es-ES"/>
        </w:rPr>
      </w:pPr>
      <w:r w:rsidRPr="00483261">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483261">
        <w:rPr>
          <w:rFonts w:ascii="Tahoma" w:hAnsi="Tahoma" w:cs="Tahoma"/>
          <w:sz w:val="22"/>
          <w:szCs w:val="22"/>
          <w:lang w:val="es-ES"/>
        </w:rPr>
        <w:t>e procede a la apertura de los sobres B de los oferentes habilitados en el sobre A.</w:t>
      </w:r>
    </w:p>
    <w:p w:rsidR="00E26AFE" w:rsidRPr="00AF3DEA" w:rsidRDefault="006318FB" w:rsidP="006318FB">
      <w:pPr>
        <w:pStyle w:val="ww-textoindependiente20"/>
        <w:spacing w:after="240" w:line="240" w:lineRule="auto"/>
        <w:ind w:left="360"/>
        <w:rPr>
          <w:rFonts w:ascii="Tahoma" w:hAnsi="Tahoma" w:cs="Tahoma"/>
          <w:sz w:val="22"/>
          <w:szCs w:val="22"/>
          <w:lang w:val="es-ES"/>
        </w:rPr>
      </w:pPr>
      <w:r w:rsidRPr="00483261">
        <w:rPr>
          <w:rFonts w:ascii="Tahoma" w:hAnsi="Tahoma" w:cs="Tahoma"/>
          <w:sz w:val="22"/>
          <w:szCs w:val="22"/>
          <w:lang w:val="es-ES"/>
        </w:rPr>
        <w:t>En forma interna, posterior la apertura de los sobres A y B se procede a la apertura de los sobres C de los oferente</w:t>
      </w:r>
      <w:r>
        <w:rPr>
          <w:rFonts w:ascii="Tahoma" w:hAnsi="Tahoma" w:cs="Tahoma"/>
          <w:sz w:val="22"/>
          <w:szCs w:val="22"/>
          <w:lang w:val="es-ES"/>
        </w:rPr>
        <w:t>s habilitados en el sobre A y B, bajo las condiciones establecidas en el numeral 7.3.</w:t>
      </w:r>
    </w:p>
    <w:p w:rsidR="00E26AFE" w:rsidRPr="00AF3DEA" w:rsidRDefault="00E26AFE" w:rsidP="004B280C">
      <w:pPr>
        <w:numPr>
          <w:ilvl w:val="0"/>
          <w:numId w:val="14"/>
        </w:numPr>
        <w:spacing w:after="240" w:line="240" w:lineRule="auto"/>
        <w:ind w:left="567" w:hanging="567"/>
        <w:jc w:val="both"/>
        <w:rPr>
          <w:rFonts w:ascii="Tahoma" w:hAnsi="Tahoma" w:cs="Tahoma"/>
          <w:b/>
          <w:sz w:val="28"/>
          <w:szCs w:val="28"/>
        </w:rPr>
      </w:pPr>
      <w:bookmarkStart w:id="9" w:name="_Toc305051190"/>
      <w:bookmarkEnd w:id="4"/>
      <w:bookmarkEnd w:id="5"/>
      <w:bookmarkEnd w:id="6"/>
      <w:bookmarkEnd w:id="7"/>
      <w:bookmarkEnd w:id="8"/>
      <w:r w:rsidRPr="00AF3DEA">
        <w:rPr>
          <w:rFonts w:ascii="Tahoma" w:hAnsi="Tahoma" w:cs="Tahoma"/>
          <w:b/>
          <w:sz w:val="28"/>
          <w:szCs w:val="28"/>
        </w:rPr>
        <w:t>Evaluación y Calificación de las Ofertas</w:t>
      </w:r>
      <w:bookmarkEnd w:id="9"/>
    </w:p>
    <w:p w:rsidR="00E26AFE" w:rsidRPr="00AF3DEA" w:rsidRDefault="00E26AFE" w:rsidP="00A14653">
      <w:pPr>
        <w:pStyle w:val="ww-textoindependiente20"/>
        <w:spacing w:after="240" w:line="240" w:lineRule="auto"/>
        <w:ind w:left="567"/>
        <w:rPr>
          <w:rFonts w:ascii="Tahoma" w:hAnsi="Tahoma" w:cs="Tahoma"/>
          <w:sz w:val="22"/>
          <w:szCs w:val="22"/>
          <w:lang w:val="es-ES"/>
        </w:rPr>
      </w:pPr>
      <w:r w:rsidRPr="00AF3DEA">
        <w:rPr>
          <w:rFonts w:ascii="Tahoma" w:hAnsi="Tahoma" w:cs="Tahoma"/>
          <w:sz w:val="22"/>
          <w:szCs w:val="22"/>
          <w:lang w:val="es-ES"/>
        </w:rPr>
        <w:t xml:space="preserve">La evaluación y calificación de las ofertas estará a cargo de la Comisión de Calificación conformada por funcionarios de </w:t>
      </w:r>
      <w:r w:rsidR="005D5917" w:rsidRPr="00AF3DEA">
        <w:rPr>
          <w:rFonts w:ascii="Tahoma" w:hAnsi="Tahoma" w:cs="Tahoma"/>
          <w:sz w:val="22"/>
          <w:szCs w:val="22"/>
          <w:lang w:val="es-ES"/>
        </w:rPr>
        <w:t>ENTEL S.A.</w:t>
      </w:r>
      <w:r w:rsidRPr="00AF3DEA">
        <w:rPr>
          <w:rFonts w:ascii="Tahoma" w:hAnsi="Tahoma" w:cs="Tahoma"/>
          <w:sz w:val="22"/>
          <w:szCs w:val="22"/>
          <w:lang w:val="es-ES"/>
        </w:rPr>
        <w:t xml:space="preserve">, siendo nominada con anterioridad a la apertura de sobres.  </w:t>
      </w:r>
    </w:p>
    <w:p w:rsidR="00E26AFE" w:rsidRPr="00AF3DEA" w:rsidRDefault="00E26AFE" w:rsidP="00A14653">
      <w:pPr>
        <w:pStyle w:val="ww-textoindependiente20"/>
        <w:spacing w:after="240" w:line="240" w:lineRule="auto"/>
        <w:ind w:left="567"/>
        <w:rPr>
          <w:rFonts w:ascii="Tahoma" w:hAnsi="Tahoma" w:cs="Tahoma"/>
          <w:sz w:val="22"/>
          <w:szCs w:val="22"/>
          <w:lang w:val="es-ES"/>
        </w:rPr>
      </w:pPr>
      <w:r w:rsidRPr="00AF3DEA">
        <w:rPr>
          <w:rFonts w:ascii="Tahoma" w:hAnsi="Tahoma" w:cs="Tahoma"/>
          <w:sz w:val="22"/>
          <w:szCs w:val="22"/>
          <w:lang w:val="es-ES"/>
        </w:rPr>
        <w:t xml:space="preserve">La secuencia de </w:t>
      </w:r>
      <w:r w:rsidR="003109EA" w:rsidRPr="00AF3DEA">
        <w:rPr>
          <w:rFonts w:ascii="Tahoma" w:hAnsi="Tahoma" w:cs="Tahoma"/>
          <w:sz w:val="22"/>
          <w:szCs w:val="22"/>
          <w:lang w:val="es-ES"/>
        </w:rPr>
        <w:t xml:space="preserve">las </w:t>
      </w:r>
      <w:r w:rsidRPr="00AF3DEA">
        <w:rPr>
          <w:rFonts w:ascii="Tahoma" w:hAnsi="Tahoma" w:cs="Tahoma"/>
          <w:sz w:val="22"/>
          <w:szCs w:val="22"/>
          <w:lang w:val="es-ES"/>
        </w:rPr>
        <w:t xml:space="preserve">condiciones de evaluación es la siguiente: </w:t>
      </w:r>
    </w:p>
    <w:p w:rsidR="00E26AFE" w:rsidRPr="00AF3DEA" w:rsidRDefault="00E26AFE" w:rsidP="004B280C">
      <w:pPr>
        <w:pStyle w:val="ww-textoindependiente20"/>
        <w:numPr>
          <w:ilvl w:val="1"/>
          <w:numId w:val="14"/>
        </w:numPr>
        <w:spacing w:after="240" w:line="240" w:lineRule="auto"/>
        <w:ind w:left="567"/>
        <w:rPr>
          <w:rFonts w:ascii="Tahoma" w:hAnsi="Tahoma" w:cs="Tahoma"/>
          <w:sz w:val="14"/>
          <w:szCs w:val="22"/>
          <w:lang w:val="es-ES"/>
        </w:rPr>
      </w:pPr>
      <w:r w:rsidRPr="00AF3DEA">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AF3DEA">
        <w:rPr>
          <w:rFonts w:ascii="Tahoma" w:hAnsi="Tahoma" w:cs="Tahoma"/>
          <w:sz w:val="22"/>
          <w:szCs w:val="22"/>
          <w:lang w:val="es-BO"/>
        </w:rPr>
        <w:t xml:space="preserve"> La evaluación de los documentos se lo hace en un (1) día hábil y comprende el análisis de los siguientes aspectos:</w:t>
      </w:r>
      <w:r w:rsidRPr="00AF3DEA">
        <w:rPr>
          <w:rFonts w:ascii="Tahoma" w:hAnsi="Tahoma" w:cs="Tahoma"/>
          <w:sz w:val="22"/>
          <w:szCs w:val="22"/>
          <w:lang w:val="es-ES"/>
        </w:rPr>
        <w:t xml:space="preserve">                   </w:t>
      </w:r>
    </w:p>
    <w:p w:rsidR="00E26AFE" w:rsidRPr="00AF3DEA" w:rsidRDefault="00E26AFE" w:rsidP="004B280C">
      <w:pPr>
        <w:pStyle w:val="Prrafodelista"/>
        <w:numPr>
          <w:ilvl w:val="2"/>
          <w:numId w:val="14"/>
        </w:numPr>
        <w:spacing w:after="240" w:line="240" w:lineRule="auto"/>
        <w:ind w:left="2268" w:hanging="851"/>
        <w:jc w:val="both"/>
        <w:outlineLvl w:val="2"/>
        <w:rPr>
          <w:rFonts w:ascii="Tahoma" w:hAnsi="Tahoma" w:cs="Tahoma"/>
        </w:rPr>
      </w:pPr>
      <w:r w:rsidRPr="00AF3DEA">
        <w:rPr>
          <w:rFonts w:ascii="Tahoma" w:hAnsi="Tahoma" w:cs="Tahoma"/>
        </w:rPr>
        <w:t>Verificación de documentos solicitados, de acuerdo al sistema “Cumple” o   “No Cumple”.</w:t>
      </w:r>
    </w:p>
    <w:p w:rsidR="00E26AFE" w:rsidRPr="00AF3DEA" w:rsidRDefault="00E26AFE" w:rsidP="004B280C">
      <w:pPr>
        <w:numPr>
          <w:ilvl w:val="2"/>
          <w:numId w:val="14"/>
        </w:numPr>
        <w:spacing w:after="240" w:line="240" w:lineRule="auto"/>
        <w:ind w:left="2268" w:hanging="851"/>
        <w:jc w:val="both"/>
        <w:outlineLvl w:val="2"/>
        <w:rPr>
          <w:rFonts w:ascii="Tahoma" w:hAnsi="Tahoma" w:cs="Tahoma"/>
        </w:rPr>
      </w:pPr>
      <w:r w:rsidRPr="00AF3DEA">
        <w:rPr>
          <w:rFonts w:ascii="Tahoma" w:hAnsi="Tahoma" w:cs="Tahoma"/>
        </w:rPr>
        <w:t xml:space="preserve">Habilitación de propuestas en función a aspectos legales, bajo criterios de errores subsanables y no subsanables, detallados en el Anexo A  – Condiciones Generales del Proceso de Contratación. </w:t>
      </w:r>
    </w:p>
    <w:p w:rsidR="00E26AFE" w:rsidRPr="00AF3DEA" w:rsidRDefault="00E26AFE" w:rsidP="00A14653">
      <w:pPr>
        <w:pStyle w:val="ww-textoindependiente20"/>
        <w:spacing w:after="240" w:line="240" w:lineRule="auto"/>
        <w:ind w:left="1134"/>
        <w:rPr>
          <w:rFonts w:ascii="Tahoma" w:hAnsi="Tahoma" w:cs="Tahoma"/>
          <w:sz w:val="22"/>
          <w:szCs w:val="22"/>
          <w:lang w:val="es-ES" w:eastAsia="es-ES"/>
        </w:rPr>
      </w:pPr>
      <w:r w:rsidRPr="00AF3DEA">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E26AFE" w:rsidRPr="00AF3DEA" w:rsidRDefault="00E26AFE" w:rsidP="004B280C">
      <w:pPr>
        <w:pStyle w:val="ww-textoindependiente20"/>
        <w:numPr>
          <w:ilvl w:val="1"/>
          <w:numId w:val="14"/>
        </w:numPr>
        <w:spacing w:after="240" w:line="240" w:lineRule="auto"/>
        <w:ind w:left="993"/>
        <w:rPr>
          <w:rFonts w:ascii="Tahoma" w:hAnsi="Tahoma" w:cs="Tahoma"/>
          <w:sz w:val="22"/>
          <w:szCs w:val="22"/>
          <w:lang w:val="es-ES" w:eastAsia="es-ES"/>
        </w:rPr>
      </w:pPr>
      <w:r w:rsidRPr="00AF3DEA">
        <w:rPr>
          <w:rFonts w:ascii="Tahoma" w:hAnsi="Tahoma" w:cs="Tahoma"/>
          <w:b/>
          <w:sz w:val="22"/>
          <w:szCs w:val="22"/>
          <w:u w:val="single"/>
          <w:lang w:val="es-BO"/>
        </w:rPr>
        <w:t>Sobre B - Propuesta Técnica</w:t>
      </w:r>
      <w:r w:rsidRPr="00AF3DEA">
        <w:rPr>
          <w:rFonts w:ascii="Tahoma" w:hAnsi="Tahoma" w:cs="Tahoma"/>
          <w:b/>
          <w:sz w:val="22"/>
          <w:szCs w:val="22"/>
          <w:lang w:val="es-BO"/>
        </w:rPr>
        <w:t>:</w:t>
      </w:r>
      <w:r w:rsidRPr="00AF3DEA">
        <w:rPr>
          <w:rFonts w:ascii="Tahoma" w:hAnsi="Tahoma" w:cs="Tahoma"/>
          <w:sz w:val="22"/>
          <w:szCs w:val="22"/>
          <w:lang w:val="es-BO"/>
        </w:rPr>
        <w:t xml:space="preserve"> A esta evaluación ingresan las propuestas </w:t>
      </w:r>
      <w:r w:rsidRPr="00AF3DEA">
        <w:rPr>
          <w:rFonts w:ascii="Tahoma" w:hAnsi="Tahoma" w:cs="Tahoma"/>
          <w:sz w:val="22"/>
          <w:szCs w:val="22"/>
          <w:lang w:val="es-BO"/>
        </w:rPr>
        <w:tab/>
        <w:t>habilitadas en la apertura del sobre A y se realiza sobre una ponderación del cien (100) por ciento. El proceso comprende:</w:t>
      </w:r>
    </w:p>
    <w:p w:rsidR="00E26AFE" w:rsidRPr="00AF3DEA" w:rsidRDefault="00E26AFE" w:rsidP="004B280C">
      <w:pPr>
        <w:numPr>
          <w:ilvl w:val="2"/>
          <w:numId w:val="26"/>
        </w:numPr>
        <w:spacing w:after="240" w:line="240" w:lineRule="auto"/>
        <w:ind w:left="2127"/>
        <w:jc w:val="both"/>
        <w:outlineLvl w:val="2"/>
        <w:rPr>
          <w:rFonts w:ascii="Tahoma" w:hAnsi="Tahoma" w:cs="Tahoma"/>
        </w:rPr>
      </w:pPr>
      <w:r w:rsidRPr="00AF3DEA">
        <w:rPr>
          <w:rFonts w:ascii="Tahoma" w:hAnsi="Tahoma" w:cs="Tahoma"/>
        </w:rPr>
        <w:t xml:space="preserve">Entrega del Sobre B a la Comisión Técnica por tres (3) días para la evaluación correspondiente. </w:t>
      </w:r>
    </w:p>
    <w:p w:rsidR="00E26AFE" w:rsidRPr="00AF3DEA" w:rsidRDefault="00E26AFE" w:rsidP="004B280C">
      <w:pPr>
        <w:numPr>
          <w:ilvl w:val="2"/>
          <w:numId w:val="26"/>
        </w:numPr>
        <w:spacing w:after="240" w:line="240" w:lineRule="auto"/>
        <w:ind w:left="2127"/>
        <w:jc w:val="both"/>
        <w:outlineLvl w:val="2"/>
        <w:rPr>
          <w:rFonts w:ascii="Tahoma" w:hAnsi="Tahoma" w:cs="Tahoma"/>
        </w:rPr>
      </w:pPr>
      <w:r w:rsidRPr="00AF3DEA">
        <w:rPr>
          <w:rFonts w:ascii="Tahoma" w:hAnsi="Tahoma" w:cs="Tahoma"/>
        </w:rPr>
        <w:t xml:space="preserve"> Análisis racional de los requerimientos técnicos, calificados bajo el sistema “Cumple” o “No Cumple” según éstos sean mandatorios y/o calificables. (Parte II).  </w:t>
      </w:r>
    </w:p>
    <w:p w:rsidR="00E26AFE" w:rsidRPr="00AF3DEA" w:rsidRDefault="00E26AFE" w:rsidP="004B280C">
      <w:pPr>
        <w:numPr>
          <w:ilvl w:val="0"/>
          <w:numId w:val="27"/>
        </w:numPr>
        <w:tabs>
          <w:tab w:val="left" w:pos="2268"/>
        </w:tabs>
        <w:spacing w:after="240" w:line="240" w:lineRule="auto"/>
        <w:ind w:left="2127" w:firstLine="0"/>
        <w:jc w:val="both"/>
        <w:rPr>
          <w:rFonts w:ascii="Tahoma" w:hAnsi="Tahoma" w:cs="Tahoma"/>
        </w:rPr>
      </w:pPr>
      <w:r w:rsidRPr="00AF3DEA">
        <w:rPr>
          <w:rFonts w:ascii="Tahoma" w:hAnsi="Tahoma" w:cs="Tahoma"/>
          <w:b/>
        </w:rPr>
        <w:lastRenderedPageBreak/>
        <w:t>Criterios Mandatorios:</w:t>
      </w:r>
      <w:r w:rsidRPr="00AF3DEA">
        <w:rPr>
          <w:rFonts w:ascii="Tahoma" w:hAnsi="Tahoma" w:cs="Tahoma"/>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E26AFE" w:rsidRPr="00AF3DEA" w:rsidRDefault="00E26AFE" w:rsidP="004B280C">
      <w:pPr>
        <w:numPr>
          <w:ilvl w:val="0"/>
          <w:numId w:val="27"/>
        </w:numPr>
        <w:tabs>
          <w:tab w:val="left" w:pos="2268"/>
        </w:tabs>
        <w:spacing w:after="240" w:line="240" w:lineRule="auto"/>
        <w:ind w:left="2127" w:firstLine="0"/>
        <w:jc w:val="both"/>
        <w:rPr>
          <w:rFonts w:ascii="Tahoma" w:hAnsi="Tahoma" w:cs="Tahoma"/>
        </w:rPr>
      </w:pPr>
      <w:r w:rsidRPr="00AF3DEA">
        <w:rPr>
          <w:rFonts w:ascii="Tahoma" w:hAnsi="Tahoma" w:cs="Tahoma"/>
          <w:b/>
        </w:rPr>
        <w:t>Criterios Calificables:</w:t>
      </w:r>
      <w:r w:rsidRPr="00AF3DEA">
        <w:rPr>
          <w:rFonts w:ascii="Tahoma" w:hAnsi="Tahoma" w:cs="Tahoma"/>
        </w:rPr>
        <w:t xml:space="preserve"> Son los criterios no excluyentes que brindan un valor agregado a la oferta de cada proponente, calificados sobre un porcentaje máximo de treinta (30) por ciento.  </w:t>
      </w:r>
    </w:p>
    <w:p w:rsidR="00E26AFE" w:rsidRPr="00AF3DEA" w:rsidRDefault="00E26AFE" w:rsidP="00A14653">
      <w:pPr>
        <w:tabs>
          <w:tab w:val="left" w:pos="2268"/>
        </w:tabs>
        <w:spacing w:after="240" w:line="240" w:lineRule="auto"/>
        <w:ind w:left="1134"/>
        <w:jc w:val="both"/>
        <w:rPr>
          <w:rFonts w:ascii="Tahoma" w:hAnsi="Tahoma" w:cs="Tahoma"/>
        </w:rPr>
      </w:pPr>
      <w:r w:rsidRPr="00AF3DEA">
        <w:rPr>
          <w:rFonts w:ascii="Tahoma" w:hAnsi="Tahoma" w:cs="Tahoma"/>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E26AFE" w:rsidRPr="00AF3DEA" w:rsidRDefault="00E26AFE" w:rsidP="004B280C">
      <w:pPr>
        <w:pStyle w:val="Prrafodelista"/>
        <w:numPr>
          <w:ilvl w:val="1"/>
          <w:numId w:val="25"/>
        </w:numPr>
        <w:spacing w:after="240" w:line="240" w:lineRule="auto"/>
        <w:ind w:left="1134" w:hanging="567"/>
        <w:jc w:val="both"/>
        <w:outlineLvl w:val="2"/>
        <w:rPr>
          <w:rFonts w:ascii="Tahoma" w:hAnsi="Tahoma" w:cs="Tahoma"/>
          <w:b/>
        </w:rPr>
      </w:pPr>
      <w:r w:rsidRPr="00AF3DEA">
        <w:rPr>
          <w:rFonts w:ascii="Tahoma" w:hAnsi="Tahoma" w:cs="Tahoma"/>
          <w:b/>
          <w:u w:val="single"/>
        </w:rPr>
        <w:t>Sobre C - Propuesta Económica:</w:t>
      </w:r>
      <w:r w:rsidRPr="00AF3DEA">
        <w:rPr>
          <w:rFonts w:ascii="Tahoma" w:hAnsi="Tahoma" w:cs="Tahoma"/>
        </w:rPr>
        <w:t xml:space="preserve"> P</w:t>
      </w:r>
      <w:r w:rsidR="0084652C" w:rsidRPr="00AF3DEA">
        <w:rPr>
          <w:rFonts w:ascii="Tahoma" w:hAnsi="Tahoma" w:cs="Tahoma"/>
        </w:rPr>
        <w:t>osterior</w:t>
      </w:r>
      <w:r w:rsidRPr="00AF3DEA">
        <w:rPr>
          <w:rFonts w:ascii="Tahoma" w:hAnsi="Tahoma" w:cs="Tahoma"/>
        </w:rPr>
        <w:t xml:space="preserve"> a la Evaluación Técnica, el criterio de calificación económico es el de Menor Costo. Para tal efecto los responsables de la Evaluación Económica tienen 3 días hábiles para presentar sus resultados.</w:t>
      </w:r>
    </w:p>
    <w:p w:rsidR="00E26AFE" w:rsidRPr="00AF3DEA" w:rsidRDefault="00E26AFE" w:rsidP="004B280C">
      <w:pPr>
        <w:pStyle w:val="Prrafodelista"/>
        <w:numPr>
          <w:ilvl w:val="1"/>
          <w:numId w:val="25"/>
        </w:numPr>
        <w:spacing w:after="240" w:line="240" w:lineRule="auto"/>
        <w:ind w:left="1134" w:hanging="567"/>
        <w:jc w:val="both"/>
        <w:outlineLvl w:val="2"/>
        <w:rPr>
          <w:rFonts w:ascii="Tahoma" w:hAnsi="Tahoma" w:cs="Tahoma"/>
          <w:b/>
          <w:u w:val="single"/>
        </w:rPr>
      </w:pPr>
      <w:r w:rsidRPr="00AF3DEA">
        <w:rPr>
          <w:rFonts w:ascii="Tahoma" w:hAnsi="Tahoma" w:cs="Tahoma"/>
          <w:b/>
          <w:u w:val="single"/>
        </w:rPr>
        <w:t>Calificación Final:</w:t>
      </w: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t>Es el resultado del promedio ponderado de las calificaciones obtenidas en la evaluación técnica (60%) y la evaluación económica (40%)</w:t>
      </w:r>
    </w:p>
    <w:p w:rsidR="00E26AFE" w:rsidRPr="00AF3DEA" w:rsidRDefault="00E26AFE" w:rsidP="004B280C">
      <w:pPr>
        <w:pStyle w:val="Prrafodelista"/>
        <w:numPr>
          <w:ilvl w:val="1"/>
          <w:numId w:val="25"/>
        </w:numPr>
        <w:spacing w:after="240" w:line="240" w:lineRule="auto"/>
        <w:ind w:left="1134" w:hanging="578"/>
        <w:jc w:val="both"/>
        <w:outlineLvl w:val="2"/>
        <w:rPr>
          <w:rFonts w:ascii="Tahoma" w:hAnsi="Tahoma" w:cs="Tahoma"/>
          <w:b/>
          <w:u w:val="single"/>
        </w:rPr>
      </w:pPr>
      <w:r w:rsidRPr="00AF3DEA">
        <w:rPr>
          <w:rFonts w:ascii="Tahoma" w:hAnsi="Tahoma" w:cs="Tahoma"/>
          <w:b/>
          <w:u w:val="single"/>
        </w:rPr>
        <w:t>Adjudicación:</w:t>
      </w: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t>Una vez emitido el informe final, en los casos que corresponda, se procederá con el envío de la carta de adjudicación al proponente adjudicado y al envío de la carta de no adjudicación a los demás proponentes.</w:t>
      </w: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t xml:space="preserve">El o los proponentes adjudicados Nacionales  contarán con un plazo no mayor a cinco </w:t>
      </w:r>
      <w:r w:rsidRPr="00AF3DEA">
        <w:rPr>
          <w:rFonts w:ascii="Tahoma" w:hAnsi="Tahoma" w:cs="Tahoma"/>
          <w:b/>
        </w:rPr>
        <w:t>(5) días hábiles</w:t>
      </w:r>
      <w:r w:rsidRPr="00AF3DEA">
        <w:rPr>
          <w:rFonts w:ascii="Tahoma" w:hAnsi="Tahoma" w:cs="Tahoma"/>
        </w:rPr>
        <w:t xml:space="preserve"> para dar respuesta de Aceptación/Rechazo a la nota de adjudicación. En caso de aceptación, juntamente a la nota de respuesta deberán adjuntar toda la documentación solicitada en la carta de adjudicación.</w:t>
      </w: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t xml:space="preserve">El o los proponentes adjudicados Extranjeros  contarán con un plazo no mayor a cinco </w:t>
      </w:r>
      <w:r w:rsidRPr="00AF3DEA">
        <w:rPr>
          <w:rFonts w:ascii="Tahoma" w:hAnsi="Tahoma" w:cs="Tahoma"/>
          <w:b/>
        </w:rPr>
        <w:t>(5) días hábiles</w:t>
      </w:r>
      <w:r w:rsidRPr="00AF3DEA">
        <w:rPr>
          <w:rFonts w:ascii="Tahoma" w:hAnsi="Tahoma" w:cs="Tahoma"/>
        </w:rPr>
        <w:t xml:space="preserve"> para dar respuesta de Aceptación/Rechazo a la nota de adjudicación. En caso de aceptación, se les otorgará diez </w:t>
      </w:r>
      <w:r w:rsidRPr="00AF3DEA">
        <w:rPr>
          <w:rFonts w:ascii="Tahoma" w:hAnsi="Tahoma" w:cs="Tahoma"/>
          <w:b/>
        </w:rPr>
        <w:t>(10)</w:t>
      </w:r>
      <w:r w:rsidRPr="00AF3DEA">
        <w:rPr>
          <w:rFonts w:ascii="Tahoma" w:hAnsi="Tahoma" w:cs="Tahoma"/>
        </w:rPr>
        <w:t xml:space="preserve"> </w:t>
      </w:r>
      <w:r w:rsidRPr="00AF3DEA">
        <w:rPr>
          <w:rFonts w:ascii="Tahoma" w:hAnsi="Tahoma" w:cs="Tahoma"/>
          <w:b/>
        </w:rPr>
        <w:t>días hábiles</w:t>
      </w:r>
      <w:r w:rsidRPr="00AF3DEA">
        <w:rPr>
          <w:rFonts w:ascii="Tahoma" w:hAnsi="Tahoma" w:cs="Tahoma"/>
        </w:rPr>
        <w:t xml:space="preserve"> adicionales para enviar toda la documentación solicitada en la carta de adjudicación.</w:t>
      </w:r>
    </w:p>
    <w:p w:rsidR="00E26AFE" w:rsidRPr="00AF3DEA" w:rsidRDefault="00E26AFE" w:rsidP="00A14653">
      <w:pPr>
        <w:spacing w:after="240" w:line="240" w:lineRule="auto"/>
        <w:ind w:left="1134"/>
        <w:jc w:val="both"/>
        <w:rPr>
          <w:rFonts w:ascii="Tahoma" w:hAnsi="Tahoma" w:cs="Tahoma"/>
          <w:b/>
        </w:rPr>
      </w:pPr>
      <w:r w:rsidRPr="00AF3DEA">
        <w:rPr>
          <w:rFonts w:ascii="Tahoma" w:hAnsi="Tahoma" w:cs="Tahoma"/>
          <w:b/>
        </w:rPr>
        <w:t>El incumplimiento a estos plazos y la falta de documentación con las características solicitadas será causal de desistimiento de la adjudicación y ejecución de la Garantía de Seriedad de Propuesta.</w:t>
      </w:r>
    </w:p>
    <w:p w:rsidR="00E26AFE" w:rsidRPr="00AF3DEA" w:rsidRDefault="00E26AFE" w:rsidP="004B280C">
      <w:pPr>
        <w:pStyle w:val="Prrafodelista"/>
        <w:numPr>
          <w:ilvl w:val="1"/>
          <w:numId w:val="25"/>
        </w:numPr>
        <w:spacing w:after="240" w:line="240" w:lineRule="auto"/>
        <w:ind w:left="1134" w:hanging="578"/>
        <w:jc w:val="both"/>
        <w:outlineLvl w:val="2"/>
        <w:rPr>
          <w:rFonts w:ascii="Tahoma" w:hAnsi="Tahoma" w:cs="Tahoma"/>
          <w:b/>
          <w:u w:val="single"/>
        </w:rPr>
      </w:pPr>
      <w:r w:rsidRPr="00AF3DEA">
        <w:rPr>
          <w:rFonts w:ascii="Tahoma" w:hAnsi="Tahoma" w:cs="Tahoma"/>
          <w:b/>
          <w:u w:val="single"/>
        </w:rPr>
        <w:t>Formalización (Documento de Compra):</w:t>
      </w: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t xml:space="preserve">Aceptada la adjudicación, se iniciarán las gestiones de formalización de la relación comercial a través del correspondiente Contrato, para lo cual el Contratista debe remitir a </w:t>
      </w:r>
      <w:r w:rsidR="005D5917" w:rsidRPr="00AF3DEA">
        <w:rPr>
          <w:rFonts w:ascii="Tahoma" w:hAnsi="Tahoma" w:cs="Tahoma"/>
        </w:rPr>
        <w:t>ENTEL S.A.</w:t>
      </w:r>
      <w:r w:rsidRPr="00AF3DEA">
        <w:rPr>
          <w:rFonts w:ascii="Tahoma" w:hAnsi="Tahoma" w:cs="Tahoma"/>
        </w:rPr>
        <w:t xml:space="preserve"> la documentación detallada en el siguiente punto.</w:t>
      </w: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lastRenderedPageBreak/>
        <w:t xml:space="preserve">El proponente debe adherirse a los términos y condiciones establecidos en el contrato elaborado por </w:t>
      </w:r>
      <w:r w:rsidR="005D5917" w:rsidRPr="00AF3DEA">
        <w:rPr>
          <w:rFonts w:ascii="Tahoma" w:hAnsi="Tahoma" w:cs="Tahoma"/>
        </w:rPr>
        <w:t>ENTEL S.A.</w:t>
      </w:r>
      <w:r w:rsidRPr="00AF3DEA">
        <w:rPr>
          <w:rFonts w:ascii="Tahoma" w:hAnsi="Tahoma" w:cs="Tahoma"/>
        </w:rPr>
        <w:t xml:space="preserve"> dichos documentos son parte de este Términos Básicos de Contratación.</w:t>
      </w:r>
    </w:p>
    <w:p w:rsidR="00E26AFE" w:rsidRPr="00AF3DEA" w:rsidRDefault="00E26AFE" w:rsidP="004B280C">
      <w:pPr>
        <w:pStyle w:val="Prrafodelista"/>
        <w:numPr>
          <w:ilvl w:val="1"/>
          <w:numId w:val="25"/>
        </w:numPr>
        <w:spacing w:after="240" w:line="240" w:lineRule="auto"/>
        <w:ind w:left="1134" w:hanging="578"/>
        <w:jc w:val="both"/>
        <w:outlineLvl w:val="2"/>
        <w:rPr>
          <w:rFonts w:ascii="Tahoma" w:hAnsi="Tahoma" w:cs="Tahoma"/>
          <w:b/>
          <w:u w:val="single"/>
        </w:rPr>
      </w:pPr>
      <w:r w:rsidRPr="00AF3DEA">
        <w:rPr>
          <w:rFonts w:ascii="Tahoma" w:hAnsi="Tahoma" w:cs="Tahoma"/>
          <w:b/>
          <w:u w:val="single"/>
        </w:rPr>
        <w:t>Documentos que debe Presentar el Proponente</w:t>
      </w:r>
    </w:p>
    <w:p w:rsidR="00E26AFE" w:rsidRPr="00AF3DEA" w:rsidRDefault="00E26AFE" w:rsidP="004B280C">
      <w:pPr>
        <w:pStyle w:val="Prrafodelista"/>
        <w:numPr>
          <w:ilvl w:val="0"/>
          <w:numId w:val="13"/>
        </w:numPr>
        <w:tabs>
          <w:tab w:val="num" w:pos="1080"/>
        </w:tabs>
        <w:spacing w:after="240" w:line="240" w:lineRule="auto"/>
        <w:ind w:left="1134" w:hanging="567"/>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ind w:left="1134" w:hanging="567"/>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ind w:left="1134" w:hanging="567"/>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ind w:left="1134" w:hanging="567"/>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ind w:left="1134" w:hanging="567"/>
        <w:jc w:val="both"/>
        <w:rPr>
          <w:rFonts w:ascii="Tahoma" w:hAnsi="Tahoma" w:cs="Tahoma"/>
          <w:vanish/>
          <w:lang w:eastAsia="es-ES"/>
        </w:rPr>
      </w:pPr>
    </w:p>
    <w:p w:rsidR="00E26AFE" w:rsidRPr="00AF3DEA" w:rsidRDefault="00E26AFE" w:rsidP="00A14653">
      <w:pPr>
        <w:spacing w:after="240" w:line="240" w:lineRule="auto"/>
        <w:ind w:left="1134"/>
        <w:jc w:val="both"/>
        <w:rPr>
          <w:rFonts w:ascii="Tahoma" w:hAnsi="Tahoma" w:cs="Tahoma"/>
        </w:rPr>
      </w:pPr>
      <w:r w:rsidRPr="00AF3DEA">
        <w:rPr>
          <w:rFonts w:ascii="Tahoma" w:hAnsi="Tahoma" w:cs="Tahoma"/>
        </w:rPr>
        <w:t xml:space="preserve">La(s) empresa(s) adjudicada(s) debe(n) presentar la siguiente documentación para la elaboración del Documento de Compra: </w:t>
      </w:r>
    </w:p>
    <w:p w:rsidR="00E26AFE" w:rsidRPr="00AF3DEA" w:rsidRDefault="00E26AFE" w:rsidP="004B280C">
      <w:pPr>
        <w:pStyle w:val="Prrafodelista"/>
        <w:numPr>
          <w:ilvl w:val="0"/>
          <w:numId w:val="13"/>
        </w:numPr>
        <w:tabs>
          <w:tab w:val="num" w:pos="1080"/>
        </w:tabs>
        <w:spacing w:after="240" w:line="240" w:lineRule="auto"/>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jc w:val="both"/>
        <w:rPr>
          <w:rFonts w:ascii="Tahoma" w:hAnsi="Tahoma" w:cs="Tahoma"/>
          <w:vanish/>
          <w:lang w:eastAsia="es-ES"/>
        </w:rPr>
      </w:pPr>
    </w:p>
    <w:p w:rsidR="00E26AFE" w:rsidRPr="00AF3DEA" w:rsidRDefault="00E26AFE" w:rsidP="004B280C">
      <w:pPr>
        <w:pStyle w:val="Prrafodelista"/>
        <w:numPr>
          <w:ilvl w:val="0"/>
          <w:numId w:val="13"/>
        </w:numPr>
        <w:tabs>
          <w:tab w:val="num" w:pos="1080"/>
        </w:tabs>
        <w:spacing w:after="240" w:line="240" w:lineRule="auto"/>
        <w:jc w:val="both"/>
        <w:rPr>
          <w:rFonts w:ascii="Tahoma" w:hAnsi="Tahoma" w:cs="Tahoma"/>
          <w:vanish/>
          <w:lang w:eastAsia="es-ES"/>
        </w:rPr>
      </w:pPr>
    </w:p>
    <w:p w:rsidR="00E26AFE" w:rsidRPr="00AF3DEA" w:rsidRDefault="00E26AFE" w:rsidP="004B280C">
      <w:pPr>
        <w:pStyle w:val="Prrafodelista"/>
        <w:numPr>
          <w:ilvl w:val="0"/>
          <w:numId w:val="15"/>
        </w:numPr>
        <w:tabs>
          <w:tab w:val="left" w:pos="1701"/>
        </w:tabs>
        <w:spacing w:after="240" w:line="240" w:lineRule="auto"/>
        <w:ind w:left="1701" w:hanging="567"/>
        <w:jc w:val="both"/>
        <w:rPr>
          <w:rFonts w:ascii="Tahoma" w:hAnsi="Tahoma" w:cs="Tahoma"/>
        </w:rPr>
      </w:pPr>
      <w:r w:rsidRPr="00AF3DEA">
        <w:rPr>
          <w:rFonts w:ascii="Tahoma" w:hAnsi="Tahoma" w:cs="Tahoma"/>
        </w:rPr>
        <w:t>Los documentos que deben presentar las personas naturales son:</w:t>
      </w:r>
    </w:p>
    <w:p w:rsidR="00E26AFE" w:rsidRPr="00AF3DEA" w:rsidRDefault="00E26AFE" w:rsidP="004B280C">
      <w:pPr>
        <w:pStyle w:val="Prrafodelista"/>
        <w:numPr>
          <w:ilvl w:val="1"/>
          <w:numId w:val="15"/>
        </w:numPr>
        <w:tabs>
          <w:tab w:val="left" w:pos="2268"/>
        </w:tabs>
        <w:spacing w:after="240" w:line="240" w:lineRule="auto"/>
        <w:ind w:left="2268" w:hanging="567"/>
        <w:jc w:val="both"/>
        <w:rPr>
          <w:rFonts w:ascii="Tahoma" w:hAnsi="Tahoma" w:cs="Tahoma"/>
        </w:rPr>
      </w:pPr>
      <w:r w:rsidRPr="00AF3DEA">
        <w:rPr>
          <w:rFonts w:ascii="Tahoma" w:hAnsi="Tahoma" w:cs="Tahoma"/>
        </w:rPr>
        <w:t>Cedula de Identidad (fotocopia simple).</w:t>
      </w:r>
    </w:p>
    <w:p w:rsidR="00E26AFE" w:rsidRPr="00AF3DEA" w:rsidRDefault="00E26AFE" w:rsidP="004B280C">
      <w:pPr>
        <w:pStyle w:val="Prrafodelista"/>
        <w:numPr>
          <w:ilvl w:val="1"/>
          <w:numId w:val="15"/>
        </w:numPr>
        <w:tabs>
          <w:tab w:val="left" w:pos="2268"/>
        </w:tabs>
        <w:spacing w:after="240" w:line="240" w:lineRule="auto"/>
        <w:ind w:left="2268" w:hanging="567"/>
        <w:jc w:val="both"/>
        <w:rPr>
          <w:rFonts w:ascii="Tahoma" w:hAnsi="Tahoma" w:cs="Tahoma"/>
        </w:rPr>
      </w:pPr>
      <w:r w:rsidRPr="00AF3DEA">
        <w:rPr>
          <w:rFonts w:ascii="Tahoma" w:hAnsi="Tahoma" w:cs="Tahoma"/>
        </w:rPr>
        <w:t xml:space="preserve">Garantías requeridas de acuerdo a lo señalado en el punto 8 del presente Términos Básicos de Contratación. </w:t>
      </w:r>
    </w:p>
    <w:p w:rsidR="00E26AFE" w:rsidRPr="00AF3DEA" w:rsidRDefault="00E26AFE" w:rsidP="004B280C">
      <w:pPr>
        <w:pStyle w:val="Prrafodelista"/>
        <w:numPr>
          <w:ilvl w:val="0"/>
          <w:numId w:val="15"/>
        </w:numPr>
        <w:tabs>
          <w:tab w:val="left" w:pos="1701"/>
        </w:tabs>
        <w:spacing w:after="240" w:line="240" w:lineRule="auto"/>
        <w:ind w:left="1701" w:hanging="567"/>
        <w:jc w:val="both"/>
        <w:rPr>
          <w:rFonts w:ascii="Tahoma" w:hAnsi="Tahoma" w:cs="Tahoma"/>
        </w:rPr>
      </w:pPr>
      <w:r w:rsidRPr="00AF3DEA">
        <w:rPr>
          <w:rFonts w:ascii="Tahoma" w:hAnsi="Tahoma" w:cs="Tahoma"/>
        </w:rPr>
        <w:t>Los documentos que deben presentar las personas jurídicas son:</w:t>
      </w:r>
    </w:p>
    <w:p w:rsidR="00E26AFE" w:rsidRPr="00AF3DEA" w:rsidRDefault="00E26AFE" w:rsidP="004B280C">
      <w:pPr>
        <w:numPr>
          <w:ilvl w:val="0"/>
          <w:numId w:val="17"/>
        </w:numPr>
        <w:tabs>
          <w:tab w:val="left" w:pos="2268"/>
        </w:tabs>
        <w:spacing w:after="240" w:line="240" w:lineRule="auto"/>
        <w:ind w:left="2268" w:hanging="567"/>
        <w:jc w:val="both"/>
        <w:rPr>
          <w:rFonts w:ascii="Tahoma" w:hAnsi="Tahoma" w:cs="Tahoma"/>
        </w:rPr>
      </w:pPr>
      <w:r w:rsidRPr="00AF3DEA">
        <w:rPr>
          <w:rFonts w:ascii="Tahoma" w:hAnsi="Tahoma" w:cs="Tahoma"/>
        </w:rPr>
        <w:t xml:space="preserve">Copia legalizada de la escritura de Constitución de la Sociedad o firma comercial y con el resellado de inscripción ante </w:t>
      </w:r>
      <w:proofErr w:type="spellStart"/>
      <w:r w:rsidRPr="00AF3DEA">
        <w:rPr>
          <w:rFonts w:ascii="Tahoma" w:hAnsi="Tahoma" w:cs="Tahoma"/>
        </w:rPr>
        <w:t>Fundempresa</w:t>
      </w:r>
      <w:proofErr w:type="spellEnd"/>
      <w:r w:rsidRPr="00AF3DEA">
        <w:rPr>
          <w:rFonts w:ascii="Tahoma" w:hAnsi="Tahoma" w:cs="Tahoma"/>
        </w:rPr>
        <w:t xml:space="preserve"> (si corresponde).</w:t>
      </w:r>
    </w:p>
    <w:p w:rsidR="00E26AFE" w:rsidRPr="00AF3DEA" w:rsidRDefault="00E26AFE" w:rsidP="004B280C">
      <w:pPr>
        <w:numPr>
          <w:ilvl w:val="0"/>
          <w:numId w:val="17"/>
        </w:numPr>
        <w:tabs>
          <w:tab w:val="left" w:pos="2268"/>
        </w:tabs>
        <w:spacing w:after="240" w:line="240" w:lineRule="auto"/>
        <w:ind w:left="2268" w:hanging="567"/>
        <w:jc w:val="both"/>
        <w:rPr>
          <w:rFonts w:ascii="Tahoma" w:hAnsi="Tahoma" w:cs="Tahoma"/>
        </w:rPr>
      </w:pPr>
      <w:r w:rsidRPr="00AF3DEA">
        <w:rPr>
          <w:rFonts w:ascii="Tahoma" w:hAnsi="Tahoma" w:cs="Tahoma"/>
        </w:rPr>
        <w:t xml:space="preserve">Copia legalizada del Testimonio de Poder del Representante Legal debidamente inscrito ante </w:t>
      </w:r>
      <w:proofErr w:type="spellStart"/>
      <w:r w:rsidRPr="00AF3DEA">
        <w:rPr>
          <w:rFonts w:ascii="Tahoma" w:hAnsi="Tahoma" w:cs="Tahoma"/>
        </w:rPr>
        <w:t>Fundempresa</w:t>
      </w:r>
      <w:proofErr w:type="spellEnd"/>
      <w:r w:rsidRPr="00AF3DEA">
        <w:rPr>
          <w:rFonts w:ascii="Tahoma" w:hAnsi="Tahoma" w:cs="Tahoma"/>
        </w:rPr>
        <w:t xml:space="preserve"> (si corresponde).</w:t>
      </w:r>
    </w:p>
    <w:p w:rsidR="00E26AFE" w:rsidRPr="00AF3DEA" w:rsidRDefault="00E26AFE" w:rsidP="004B280C">
      <w:pPr>
        <w:numPr>
          <w:ilvl w:val="0"/>
          <w:numId w:val="17"/>
        </w:numPr>
        <w:tabs>
          <w:tab w:val="left" w:pos="2268"/>
        </w:tabs>
        <w:spacing w:after="240" w:line="240" w:lineRule="auto"/>
        <w:ind w:left="2268" w:hanging="567"/>
        <w:jc w:val="both"/>
        <w:rPr>
          <w:rFonts w:ascii="Tahoma" w:hAnsi="Tahoma" w:cs="Tahoma"/>
        </w:rPr>
      </w:pPr>
      <w:r w:rsidRPr="00AF3DEA">
        <w:rPr>
          <w:rFonts w:ascii="Tahoma" w:hAnsi="Tahoma" w:cs="Tahoma"/>
        </w:rPr>
        <w:t xml:space="preserve">Certificado original de actualización de la matrícula de comercio emitido por </w:t>
      </w:r>
      <w:proofErr w:type="spellStart"/>
      <w:r w:rsidRPr="00AF3DEA">
        <w:rPr>
          <w:rFonts w:ascii="Tahoma" w:hAnsi="Tahoma" w:cs="Tahoma"/>
        </w:rPr>
        <w:t>FUNDEMPRESA</w:t>
      </w:r>
      <w:proofErr w:type="spellEnd"/>
      <w:r w:rsidRPr="00AF3DEA">
        <w:rPr>
          <w:rFonts w:ascii="Tahoma" w:hAnsi="Tahoma" w:cs="Tahoma"/>
        </w:rPr>
        <w:t xml:space="preserve"> vigente.</w:t>
      </w:r>
    </w:p>
    <w:p w:rsidR="00E26AFE" w:rsidRPr="00AF3DEA" w:rsidRDefault="00E26AFE" w:rsidP="004B280C">
      <w:pPr>
        <w:numPr>
          <w:ilvl w:val="0"/>
          <w:numId w:val="17"/>
        </w:numPr>
        <w:tabs>
          <w:tab w:val="left" w:pos="2268"/>
        </w:tabs>
        <w:spacing w:after="240" w:line="240" w:lineRule="auto"/>
        <w:ind w:left="2268" w:hanging="567"/>
        <w:jc w:val="both"/>
        <w:rPr>
          <w:rFonts w:ascii="Tahoma" w:hAnsi="Tahoma" w:cs="Tahoma"/>
        </w:rPr>
      </w:pPr>
      <w:r w:rsidRPr="00AF3DEA">
        <w:rPr>
          <w:rFonts w:ascii="Tahoma" w:hAnsi="Tahoma" w:cs="Tahoma"/>
        </w:rPr>
        <w:t xml:space="preserve">Garantías requeridas de acuerdo a lo señalado en el punto 8 del presente Término Básico de Contratación. </w:t>
      </w:r>
    </w:p>
    <w:p w:rsidR="00E26AFE" w:rsidRPr="00AF3DEA" w:rsidRDefault="00E26AFE" w:rsidP="004B280C">
      <w:pPr>
        <w:pStyle w:val="Prrafodelista"/>
        <w:numPr>
          <w:ilvl w:val="1"/>
          <w:numId w:val="16"/>
        </w:numPr>
        <w:tabs>
          <w:tab w:val="left" w:pos="1701"/>
        </w:tabs>
        <w:spacing w:after="240" w:line="240" w:lineRule="auto"/>
        <w:ind w:left="1701" w:hanging="567"/>
        <w:jc w:val="both"/>
        <w:rPr>
          <w:rFonts w:ascii="Tahoma" w:hAnsi="Tahoma" w:cs="Tahoma"/>
        </w:rPr>
      </w:pPr>
      <w:r w:rsidRPr="00AF3DEA">
        <w:rPr>
          <w:rFonts w:ascii="Tahoma" w:hAnsi="Tahoma" w:cs="Tahoma"/>
        </w:rPr>
        <w:t>En el caso de Asociaciones Accidentales, los documentos deberán presentarse diferenciando los que corresponden a la asociación y los que corresponden a cada asociado.</w:t>
      </w:r>
    </w:p>
    <w:p w:rsidR="00E26AFE" w:rsidRPr="00AF3DEA" w:rsidRDefault="00E26AFE" w:rsidP="004B280C">
      <w:pPr>
        <w:pStyle w:val="Prrafodelista"/>
        <w:numPr>
          <w:ilvl w:val="1"/>
          <w:numId w:val="18"/>
        </w:numPr>
        <w:tabs>
          <w:tab w:val="left" w:pos="2268"/>
        </w:tabs>
        <w:spacing w:after="240" w:line="240" w:lineRule="auto"/>
        <w:ind w:left="2268" w:hanging="567"/>
        <w:jc w:val="both"/>
        <w:rPr>
          <w:rFonts w:ascii="Tahoma" w:hAnsi="Tahoma" w:cs="Tahoma"/>
        </w:rPr>
      </w:pPr>
      <w:r w:rsidRPr="00AF3DEA">
        <w:rPr>
          <w:rFonts w:ascii="Tahoma" w:hAnsi="Tahoma" w:cs="Tahoma"/>
        </w:rPr>
        <w:t>Documentación conjunta: Debe ser firmada por el Representante Legal de la Asociación Accidental, y es la siguiente:</w:t>
      </w:r>
    </w:p>
    <w:p w:rsidR="00E26AFE" w:rsidRPr="00AF3DEA" w:rsidRDefault="00E26AFE" w:rsidP="004B280C">
      <w:pPr>
        <w:pStyle w:val="Prrafodelista"/>
        <w:numPr>
          <w:ilvl w:val="2"/>
          <w:numId w:val="20"/>
        </w:numPr>
        <w:tabs>
          <w:tab w:val="left" w:pos="2835"/>
        </w:tabs>
        <w:spacing w:after="240" w:line="240" w:lineRule="auto"/>
        <w:ind w:left="2835" w:hanging="567"/>
        <w:jc w:val="both"/>
        <w:outlineLvl w:val="0"/>
        <w:rPr>
          <w:rFonts w:ascii="Tahoma" w:hAnsi="Tahoma" w:cs="Tahoma"/>
        </w:rPr>
      </w:pPr>
      <w:r w:rsidRPr="00AF3DEA">
        <w:rPr>
          <w:rFonts w:ascii="Tahoma" w:hAnsi="Tahoma" w:cs="Tahoma"/>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E26AFE" w:rsidRPr="00AF3DEA" w:rsidRDefault="00E26AFE" w:rsidP="004B280C">
      <w:pPr>
        <w:pStyle w:val="Prrafodelista"/>
        <w:numPr>
          <w:ilvl w:val="2"/>
          <w:numId w:val="20"/>
        </w:numPr>
        <w:tabs>
          <w:tab w:val="left" w:pos="2835"/>
        </w:tabs>
        <w:spacing w:after="240" w:line="240" w:lineRule="auto"/>
        <w:ind w:left="2835" w:hanging="567"/>
        <w:jc w:val="both"/>
        <w:outlineLvl w:val="0"/>
        <w:rPr>
          <w:rFonts w:ascii="Tahoma" w:hAnsi="Tahoma" w:cs="Tahoma"/>
        </w:rPr>
      </w:pPr>
      <w:r w:rsidRPr="00AF3DEA">
        <w:rPr>
          <w:rFonts w:ascii="Tahoma" w:hAnsi="Tahoma" w:cs="Tahoma"/>
        </w:rPr>
        <w:t>Poder del Representante Legal de la Asociación Accidental, en fotocopia simple, con facultades expresas para presentar propuestas, negociar y suscribir contratos.</w:t>
      </w:r>
    </w:p>
    <w:p w:rsidR="00E26AFE" w:rsidRPr="00AF3DEA" w:rsidRDefault="00E26AFE" w:rsidP="004B280C">
      <w:pPr>
        <w:pStyle w:val="Prrafodelista"/>
        <w:numPr>
          <w:ilvl w:val="2"/>
          <w:numId w:val="20"/>
        </w:numPr>
        <w:tabs>
          <w:tab w:val="left" w:pos="2835"/>
        </w:tabs>
        <w:spacing w:after="240" w:line="240" w:lineRule="auto"/>
        <w:ind w:left="2835" w:hanging="567"/>
        <w:jc w:val="both"/>
        <w:outlineLvl w:val="0"/>
        <w:rPr>
          <w:rFonts w:ascii="Tahoma" w:hAnsi="Tahoma" w:cs="Tahoma"/>
        </w:rPr>
      </w:pPr>
      <w:r w:rsidRPr="00AF3DEA">
        <w:rPr>
          <w:rFonts w:ascii="Tahoma" w:hAnsi="Tahoma" w:cs="Tahoma"/>
        </w:rPr>
        <w:t>Propuesta en base al Términos Básicos de Contratación señalados en el presente documento</w:t>
      </w:r>
    </w:p>
    <w:p w:rsidR="00E26AFE" w:rsidRPr="00AF3DEA" w:rsidRDefault="00E26AFE" w:rsidP="004B280C">
      <w:pPr>
        <w:pStyle w:val="Prrafodelista"/>
        <w:numPr>
          <w:ilvl w:val="2"/>
          <w:numId w:val="20"/>
        </w:numPr>
        <w:tabs>
          <w:tab w:val="left" w:pos="2835"/>
        </w:tabs>
        <w:spacing w:after="240" w:line="240" w:lineRule="auto"/>
        <w:ind w:left="2835" w:hanging="567"/>
        <w:jc w:val="both"/>
        <w:outlineLvl w:val="0"/>
        <w:rPr>
          <w:rFonts w:ascii="Tahoma" w:hAnsi="Tahoma" w:cs="Tahoma"/>
        </w:rPr>
      </w:pPr>
      <w:r w:rsidRPr="00AF3DEA">
        <w:rPr>
          <w:rFonts w:ascii="Tahoma" w:hAnsi="Tahoma" w:cs="Tahoma"/>
        </w:rPr>
        <w:lastRenderedPageBreak/>
        <w:t xml:space="preserve">Garantías requeridas de acuerdo a lo señalado en el punto 8 del presente Término Básico de Contratación. </w:t>
      </w:r>
    </w:p>
    <w:p w:rsidR="00E26AFE" w:rsidRPr="00AF3DEA" w:rsidRDefault="00E26AFE" w:rsidP="004B280C">
      <w:pPr>
        <w:pStyle w:val="Prrafodelista"/>
        <w:numPr>
          <w:ilvl w:val="1"/>
          <w:numId w:val="18"/>
        </w:numPr>
        <w:tabs>
          <w:tab w:val="left" w:pos="2268"/>
        </w:tabs>
        <w:spacing w:after="240" w:line="240" w:lineRule="auto"/>
        <w:ind w:left="2268" w:hanging="567"/>
        <w:jc w:val="both"/>
        <w:rPr>
          <w:rFonts w:ascii="Tahoma" w:hAnsi="Tahoma" w:cs="Tahoma"/>
        </w:rPr>
      </w:pPr>
      <w:r w:rsidRPr="00AF3DEA">
        <w:rPr>
          <w:rFonts w:ascii="Tahoma" w:hAnsi="Tahoma" w:cs="Tahoma"/>
        </w:rPr>
        <w:t>Documentación independiente: Debe presentarse la siguiente documentación, firmada por el Representante Legal de cada asociado y no por el Representante Legal de la Asociación:</w:t>
      </w:r>
    </w:p>
    <w:p w:rsidR="00E26AFE" w:rsidRPr="00AF3DEA" w:rsidRDefault="00E26AFE" w:rsidP="004B280C">
      <w:pPr>
        <w:pStyle w:val="Prrafodelista"/>
        <w:numPr>
          <w:ilvl w:val="0"/>
          <w:numId w:val="19"/>
        </w:numPr>
        <w:tabs>
          <w:tab w:val="left" w:pos="2835"/>
        </w:tabs>
        <w:spacing w:after="240" w:line="240" w:lineRule="auto"/>
        <w:ind w:left="2835" w:hanging="567"/>
        <w:jc w:val="both"/>
        <w:outlineLvl w:val="0"/>
        <w:rPr>
          <w:rFonts w:ascii="Tahoma" w:hAnsi="Tahoma" w:cs="Tahoma"/>
        </w:rPr>
      </w:pPr>
      <w:r w:rsidRPr="00AF3DEA">
        <w:rPr>
          <w:rFonts w:ascii="Tahoma" w:hAnsi="Tahoma" w:cs="Tahoma"/>
        </w:rPr>
        <w:t xml:space="preserve">Poder del Representante Legal, en fotocopia simple. </w:t>
      </w:r>
    </w:p>
    <w:p w:rsidR="00E26AFE" w:rsidRPr="00AF3DEA" w:rsidRDefault="00E26AFE" w:rsidP="00A14653">
      <w:pPr>
        <w:spacing w:after="240" w:line="240" w:lineRule="auto"/>
        <w:ind w:left="708"/>
        <w:jc w:val="both"/>
        <w:rPr>
          <w:rFonts w:ascii="Tahoma" w:hAnsi="Tahoma" w:cs="Tahoma"/>
        </w:rPr>
      </w:pPr>
      <w:r w:rsidRPr="00AF3DEA">
        <w:rPr>
          <w:rFonts w:ascii="Tahoma" w:hAnsi="Tahoma" w:cs="Tahoma"/>
        </w:rPr>
        <w:t>Las empresas extranjeras que resulten adjudicadas deberán presentar la documentación legal para la elaboración del contrato, debidamente traducida al español y legalizada ante las autoridades competentes en su país y en Bolivia.</w:t>
      </w:r>
    </w:p>
    <w:p w:rsidR="00E26AFE" w:rsidRPr="00AF3DEA" w:rsidRDefault="00E26AFE" w:rsidP="004B280C">
      <w:pPr>
        <w:pStyle w:val="Prrafodelista"/>
        <w:numPr>
          <w:ilvl w:val="1"/>
          <w:numId w:val="25"/>
        </w:numPr>
        <w:spacing w:after="240" w:line="240" w:lineRule="auto"/>
        <w:ind w:left="1134" w:hanging="578"/>
        <w:jc w:val="both"/>
        <w:outlineLvl w:val="2"/>
        <w:rPr>
          <w:rFonts w:ascii="Tahoma" w:hAnsi="Tahoma" w:cs="Tahoma"/>
          <w:b/>
          <w:u w:val="single"/>
        </w:rPr>
      </w:pPr>
      <w:r w:rsidRPr="00AF3DEA">
        <w:rPr>
          <w:rFonts w:ascii="Tahoma" w:hAnsi="Tahoma" w:cs="Tahoma"/>
          <w:b/>
          <w:u w:val="single"/>
        </w:rPr>
        <w:t>Forma de Pago</w:t>
      </w:r>
    </w:p>
    <w:p w:rsidR="000D2247" w:rsidRPr="00AF3DEA" w:rsidRDefault="000D2247" w:rsidP="004B280C">
      <w:pPr>
        <w:pStyle w:val="Prrafodelista"/>
        <w:numPr>
          <w:ilvl w:val="0"/>
          <w:numId w:val="18"/>
        </w:numPr>
        <w:tabs>
          <w:tab w:val="left" w:pos="1560"/>
        </w:tabs>
        <w:jc w:val="both"/>
        <w:rPr>
          <w:rFonts w:ascii="Tahoma" w:hAnsi="Tahoma" w:cs="Tahoma"/>
        </w:rPr>
      </w:pPr>
      <w:r w:rsidRPr="00AF3DEA">
        <w:rPr>
          <w:rFonts w:ascii="Tahoma" w:hAnsi="Tahoma" w:cs="Tahoma"/>
        </w:rPr>
        <w:t>80% del valor total de los equipos y materiales contra entrega, previa emisión del certificado de Control de Calidad por parte de ENTEL S.A. y presentación de factura fiscal por el proveedor y el restante 20% a la conclusión de los servicios (</w:t>
      </w:r>
      <w:r w:rsidR="00F43382" w:rsidRPr="00AF3DEA">
        <w:rPr>
          <w:rFonts w:ascii="Tahoma" w:hAnsi="Tahoma" w:cs="Tahoma"/>
        </w:rPr>
        <w:t>implementación</w:t>
      </w:r>
      <w:r w:rsidRPr="00AF3DEA">
        <w:rPr>
          <w:rFonts w:ascii="Tahoma" w:hAnsi="Tahoma" w:cs="Tahoma"/>
        </w:rPr>
        <w:t xml:space="preserve">). </w:t>
      </w:r>
    </w:p>
    <w:p w:rsidR="000D2247" w:rsidRPr="00AF3DEA" w:rsidRDefault="000D2247" w:rsidP="004B280C">
      <w:pPr>
        <w:pStyle w:val="Prrafodelista"/>
        <w:numPr>
          <w:ilvl w:val="0"/>
          <w:numId w:val="18"/>
        </w:numPr>
        <w:tabs>
          <w:tab w:val="left" w:pos="1560"/>
        </w:tabs>
        <w:spacing w:after="240" w:line="240" w:lineRule="auto"/>
        <w:jc w:val="both"/>
        <w:rPr>
          <w:rFonts w:ascii="Tahoma" w:hAnsi="Tahoma" w:cs="Tahoma"/>
        </w:rPr>
      </w:pPr>
      <w:r w:rsidRPr="00AF3DEA">
        <w:rPr>
          <w:rFonts w:ascii="Tahoma" w:hAnsi="Tahoma" w:cs="Tahoma"/>
        </w:rPr>
        <w:t xml:space="preserve">Servicios 100% contra conclusión de la </w:t>
      </w:r>
      <w:r w:rsidR="00F43382" w:rsidRPr="00AF3DEA">
        <w:rPr>
          <w:rFonts w:ascii="Tahoma" w:hAnsi="Tahoma" w:cs="Tahoma"/>
        </w:rPr>
        <w:t>implementación</w:t>
      </w:r>
      <w:r w:rsidRPr="00AF3DEA">
        <w:rPr>
          <w:rFonts w:ascii="Tahoma" w:hAnsi="Tahoma" w:cs="Tahoma"/>
        </w:rPr>
        <w:t xml:space="preserve"> previa emisión del certificado de Control de Calidad por parte de ENTEL S.A. y presentación de factura fiscal por el proveedor.</w:t>
      </w:r>
    </w:p>
    <w:p w:rsidR="00E26AFE" w:rsidRPr="00AF3DEA" w:rsidRDefault="00E26AFE" w:rsidP="00A14653">
      <w:pPr>
        <w:spacing w:after="240" w:line="240" w:lineRule="auto"/>
        <w:ind w:left="708"/>
        <w:jc w:val="both"/>
        <w:rPr>
          <w:rFonts w:ascii="Tahoma" w:hAnsi="Tahoma" w:cs="Tahoma"/>
          <w:lang w:val="es-ES_tradnl"/>
        </w:rPr>
      </w:pPr>
      <w:r w:rsidRPr="00AF3DEA">
        <w:rPr>
          <w:rFonts w:ascii="Tahoma" w:hAnsi="Tahoma" w:cs="Tahoma"/>
          <w:b/>
          <w:lang w:val="es-ES_tradnl"/>
        </w:rPr>
        <w:t>NOTA:</w:t>
      </w:r>
      <w:r w:rsidRPr="00AF3DEA">
        <w:rPr>
          <w:rFonts w:ascii="Tahoma" w:hAnsi="Tahoma" w:cs="Tahoma"/>
          <w:lang w:val="es-ES_tradnl"/>
        </w:rPr>
        <w:t xml:space="preserve"> Para este proceso de contratación no aplica pagos adelantados por concepto de anticipos.</w:t>
      </w:r>
    </w:p>
    <w:p w:rsidR="00E26AFE" w:rsidRPr="00AF3DEA" w:rsidRDefault="00E26AFE" w:rsidP="00A14653">
      <w:pPr>
        <w:spacing w:after="240" w:line="240" w:lineRule="auto"/>
        <w:ind w:left="708"/>
        <w:jc w:val="both"/>
        <w:rPr>
          <w:rFonts w:ascii="Tahoma" w:hAnsi="Tahoma"/>
          <w:lang w:val="es-BO"/>
        </w:rPr>
      </w:pPr>
    </w:p>
    <w:p w:rsidR="00E26AFE" w:rsidRPr="00AF3DEA" w:rsidRDefault="00E26AFE" w:rsidP="00A14653">
      <w:pPr>
        <w:spacing w:after="240" w:line="240" w:lineRule="auto"/>
        <w:ind w:left="708"/>
        <w:jc w:val="both"/>
        <w:rPr>
          <w:rFonts w:ascii="Tahoma" w:hAnsi="Tahoma"/>
          <w:lang w:val="es-BO"/>
        </w:rPr>
      </w:pPr>
    </w:p>
    <w:p w:rsidR="00E26AFE" w:rsidRPr="00AF3DEA" w:rsidRDefault="00E26AFE" w:rsidP="00A14653">
      <w:pPr>
        <w:spacing w:after="240" w:line="240" w:lineRule="auto"/>
        <w:ind w:left="708"/>
        <w:jc w:val="both"/>
        <w:rPr>
          <w:rFonts w:ascii="Tahoma" w:hAnsi="Tahoma"/>
          <w:b/>
          <w:sz w:val="36"/>
          <w:lang w:val="es-BO"/>
        </w:rPr>
      </w:pPr>
    </w:p>
    <w:p w:rsidR="00E26AFE" w:rsidRPr="00AF3DEA" w:rsidRDefault="00E26AFE" w:rsidP="00A14653">
      <w:pPr>
        <w:spacing w:after="240" w:line="240" w:lineRule="auto"/>
        <w:ind w:left="708" w:firstLine="708"/>
        <w:jc w:val="both"/>
        <w:rPr>
          <w:rFonts w:ascii="Tahoma" w:hAnsi="Tahoma" w:cs="Tahoma"/>
          <w:lang w:val="es-BO"/>
        </w:rPr>
      </w:pPr>
    </w:p>
    <w:p w:rsidR="00E26AFE" w:rsidRPr="00AF3DEA" w:rsidRDefault="00E26AFE" w:rsidP="00A14653">
      <w:pPr>
        <w:spacing w:after="240" w:line="240" w:lineRule="auto"/>
        <w:ind w:left="1134"/>
        <w:jc w:val="both"/>
        <w:rPr>
          <w:rFonts w:ascii="Tahoma" w:hAnsi="Tahoma" w:cs="Tahoma"/>
          <w:i/>
          <w:lang w:val="es-BO"/>
        </w:rPr>
      </w:pPr>
      <w:bookmarkStart w:id="13" w:name="_Toc330030631"/>
    </w:p>
    <w:p w:rsidR="00E26AFE" w:rsidRPr="00AF3DEA" w:rsidRDefault="00E26AFE" w:rsidP="00A14653">
      <w:pPr>
        <w:spacing w:after="240" w:line="240" w:lineRule="auto"/>
        <w:ind w:left="1134"/>
        <w:jc w:val="both"/>
        <w:rPr>
          <w:rFonts w:ascii="Tahoma" w:hAnsi="Tahoma" w:cs="Tahoma"/>
          <w:i/>
          <w:lang w:val="es-BO"/>
        </w:rPr>
      </w:pPr>
    </w:p>
    <w:p w:rsidR="00E26AFE" w:rsidRPr="00AF3DEA" w:rsidRDefault="00E26AFE" w:rsidP="00A14653">
      <w:pPr>
        <w:spacing w:after="240" w:line="240" w:lineRule="auto"/>
        <w:ind w:left="1134"/>
        <w:jc w:val="both"/>
        <w:rPr>
          <w:rFonts w:ascii="Tahoma" w:hAnsi="Tahoma" w:cs="Tahoma"/>
          <w:i/>
          <w:lang w:val="es-BO"/>
        </w:rPr>
      </w:pPr>
    </w:p>
    <w:p w:rsidR="00E26AFE" w:rsidRPr="00AF3DEA" w:rsidRDefault="00E26AFE" w:rsidP="00A14653">
      <w:pPr>
        <w:spacing w:after="240" w:line="240" w:lineRule="auto"/>
        <w:ind w:left="1134"/>
        <w:jc w:val="both"/>
        <w:rPr>
          <w:rFonts w:ascii="Tahoma" w:hAnsi="Tahoma" w:cs="Tahoma"/>
          <w:i/>
          <w:lang w:val="es-BO"/>
        </w:rPr>
      </w:pPr>
    </w:p>
    <w:p w:rsidR="00E26AFE" w:rsidRPr="00AF3DEA" w:rsidRDefault="00E26AFE" w:rsidP="00A14653">
      <w:pPr>
        <w:spacing w:after="240" w:line="240" w:lineRule="auto"/>
        <w:ind w:left="1134"/>
        <w:jc w:val="both"/>
        <w:rPr>
          <w:rFonts w:ascii="Tahoma" w:hAnsi="Tahoma" w:cs="Tahoma"/>
          <w:i/>
          <w:lang w:val="es-BO"/>
        </w:rPr>
      </w:pPr>
    </w:p>
    <w:p w:rsidR="00E26AFE" w:rsidRPr="00AF3DEA" w:rsidRDefault="00E26AFE" w:rsidP="00A14653">
      <w:pPr>
        <w:spacing w:after="240" w:line="240" w:lineRule="auto"/>
        <w:ind w:left="1134"/>
        <w:jc w:val="both"/>
        <w:rPr>
          <w:rFonts w:ascii="Tahoma" w:hAnsi="Tahoma" w:cs="Tahoma"/>
          <w:i/>
          <w:lang w:val="es-BO"/>
        </w:rPr>
      </w:pPr>
    </w:p>
    <w:p w:rsidR="00E26AFE" w:rsidRPr="00AF3DEA" w:rsidRDefault="00E26AFE" w:rsidP="00A14653">
      <w:pPr>
        <w:spacing w:after="240" w:line="240" w:lineRule="auto"/>
        <w:ind w:left="1134"/>
        <w:jc w:val="both"/>
        <w:rPr>
          <w:rFonts w:ascii="Tahoma" w:hAnsi="Tahoma" w:cs="Tahoma"/>
          <w:i/>
          <w:lang w:val="es-BO"/>
        </w:rPr>
      </w:pPr>
    </w:p>
    <w:p w:rsidR="00F43382" w:rsidRPr="00AF3DEA" w:rsidRDefault="00F43382" w:rsidP="00A14653">
      <w:pPr>
        <w:spacing w:after="240" w:line="240" w:lineRule="auto"/>
        <w:ind w:left="1134"/>
        <w:jc w:val="both"/>
        <w:rPr>
          <w:rFonts w:ascii="Tahoma" w:hAnsi="Tahoma" w:cs="Tahoma"/>
          <w:i/>
          <w:lang w:val="es-BO"/>
        </w:rPr>
      </w:pPr>
    </w:p>
    <w:p w:rsidR="00E26AFE" w:rsidRPr="00AF3DEA" w:rsidRDefault="00E26AFE" w:rsidP="00A14653">
      <w:pPr>
        <w:spacing w:after="240" w:line="240" w:lineRule="auto"/>
        <w:jc w:val="center"/>
        <w:rPr>
          <w:rFonts w:ascii="Tahoma" w:hAnsi="Tahoma" w:cs="Tahoma"/>
          <w:b/>
          <w:sz w:val="28"/>
          <w:szCs w:val="28"/>
        </w:rPr>
      </w:pPr>
      <w:r w:rsidRPr="00AF3DEA">
        <w:rPr>
          <w:rFonts w:ascii="Tahoma" w:hAnsi="Tahoma" w:cs="Tahoma"/>
          <w:b/>
          <w:sz w:val="28"/>
          <w:szCs w:val="28"/>
        </w:rPr>
        <w:lastRenderedPageBreak/>
        <w:t>PARTE II</w:t>
      </w:r>
      <w:bookmarkEnd w:id="13"/>
    </w:p>
    <w:p w:rsidR="00E26AFE" w:rsidRPr="00AF3DEA" w:rsidRDefault="00E26AFE" w:rsidP="00A14653">
      <w:pPr>
        <w:spacing w:after="240" w:line="240" w:lineRule="auto"/>
        <w:jc w:val="center"/>
        <w:rPr>
          <w:rFonts w:ascii="Tahoma" w:hAnsi="Tahoma" w:cs="Tahoma"/>
          <w:b/>
          <w:sz w:val="28"/>
          <w:szCs w:val="28"/>
        </w:rPr>
      </w:pPr>
      <w:r w:rsidRPr="00AF3DEA">
        <w:rPr>
          <w:rFonts w:ascii="Tahoma" w:hAnsi="Tahoma" w:cs="Tahoma"/>
          <w:b/>
          <w:sz w:val="28"/>
          <w:szCs w:val="28"/>
        </w:rPr>
        <w:t>INFORMACIÓN TÉCNICA DE LA CONTRATACIÓN</w:t>
      </w:r>
    </w:p>
    <w:p w:rsidR="00E26AFE" w:rsidRPr="00AF3DEA" w:rsidRDefault="00E26AFE" w:rsidP="0062758F">
      <w:pPr>
        <w:pStyle w:val="Ttulo"/>
        <w:numPr>
          <w:ilvl w:val="0"/>
          <w:numId w:val="21"/>
        </w:numPr>
        <w:spacing w:before="0" w:after="240" w:line="240" w:lineRule="auto"/>
        <w:ind w:left="426"/>
        <w:jc w:val="left"/>
        <w:rPr>
          <w:rFonts w:ascii="Tahoma" w:hAnsi="Tahoma" w:cs="Tahoma"/>
          <w:sz w:val="22"/>
          <w:szCs w:val="22"/>
        </w:rPr>
      </w:pPr>
      <w:bookmarkStart w:id="14" w:name="_Toc208307386"/>
      <w:bookmarkStart w:id="15" w:name="_Toc221976114"/>
      <w:bookmarkStart w:id="16" w:name="_Toc227032648"/>
      <w:bookmarkStart w:id="17" w:name="_Toc229887109"/>
      <w:bookmarkStart w:id="18" w:name="_Toc306784015"/>
      <w:bookmarkStart w:id="19" w:name="_Toc359234676"/>
      <w:r w:rsidRPr="00AF3DEA">
        <w:rPr>
          <w:rFonts w:ascii="Tahoma" w:hAnsi="Tahoma" w:cs="Tahoma"/>
          <w:sz w:val="22"/>
          <w:szCs w:val="22"/>
        </w:rPr>
        <w:t>CONDICIONES PARA LA PRESENTACIÓN DE PROPUESTAS TÉCNICAS</w:t>
      </w:r>
      <w:bookmarkEnd w:id="14"/>
      <w:bookmarkEnd w:id="15"/>
      <w:r w:rsidRPr="00AF3DEA">
        <w:rPr>
          <w:rFonts w:ascii="Tahoma" w:hAnsi="Tahoma" w:cs="Tahoma"/>
          <w:sz w:val="22"/>
          <w:szCs w:val="22"/>
        </w:rPr>
        <w:t>.</w:t>
      </w:r>
      <w:bookmarkEnd w:id="16"/>
      <w:bookmarkEnd w:id="17"/>
      <w:bookmarkEnd w:id="18"/>
      <w:bookmarkEnd w:id="19"/>
    </w:p>
    <w:p w:rsidR="00E26AFE" w:rsidRPr="00AF3DEA" w:rsidRDefault="00E26AFE" w:rsidP="00A14653">
      <w:pPr>
        <w:pStyle w:val="Continuarlista"/>
        <w:spacing w:after="240"/>
        <w:ind w:left="426"/>
        <w:rPr>
          <w:rFonts w:ascii="Tahoma" w:hAnsi="Tahoma" w:cs="Tahoma"/>
          <w:sz w:val="22"/>
          <w:szCs w:val="22"/>
          <w:lang w:val="es-ES_tradnl" w:bidi="en-US"/>
        </w:rPr>
      </w:pPr>
      <w:r w:rsidRPr="00AF3DEA">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E26AFE" w:rsidRPr="00AF3DEA" w:rsidRDefault="00E26AFE" w:rsidP="00A14653">
      <w:pPr>
        <w:pStyle w:val="Continuarlista"/>
        <w:spacing w:after="240"/>
        <w:ind w:left="426"/>
        <w:rPr>
          <w:rFonts w:ascii="Tahoma" w:hAnsi="Tahoma" w:cs="Tahoma"/>
          <w:sz w:val="22"/>
          <w:szCs w:val="22"/>
          <w:lang w:val="es-ES_tradnl" w:bidi="en-US"/>
        </w:rPr>
      </w:pPr>
      <w:r w:rsidRPr="00AF3DEA">
        <w:rPr>
          <w:rFonts w:ascii="Tahoma" w:hAnsi="Tahoma" w:cs="Tahoma"/>
          <w:sz w:val="22"/>
          <w:szCs w:val="22"/>
          <w:lang w:val="es-ES_tradnl" w:bidi="en-US"/>
        </w:rPr>
        <w:t>Para todos los incisos marcados como MANDATORIO, la calificación será CUMPLE o NO CUMPLE. Mientras que los incisos marcados como MANDATORIO CALIFICABLE se basarán en la tabla de calificación.</w:t>
      </w:r>
    </w:p>
    <w:p w:rsidR="00E26AFE" w:rsidRPr="00AF3DEA" w:rsidRDefault="00E26AFE" w:rsidP="00A14653">
      <w:pPr>
        <w:pStyle w:val="Continuarlista"/>
        <w:spacing w:after="240"/>
        <w:ind w:left="426"/>
        <w:rPr>
          <w:rFonts w:ascii="Tahoma" w:hAnsi="Tahoma" w:cs="Tahoma"/>
          <w:sz w:val="22"/>
          <w:szCs w:val="22"/>
          <w:lang w:val="es-ES_tradnl" w:bidi="en-US"/>
        </w:rPr>
      </w:pPr>
      <w:r w:rsidRPr="00AF3DEA">
        <w:rPr>
          <w:rFonts w:ascii="Tahoma" w:hAnsi="Tahoma" w:cs="Tahoma"/>
          <w:sz w:val="22"/>
          <w:szCs w:val="22"/>
          <w:lang w:val="es-ES_tradnl" w:bidi="en-US"/>
        </w:rPr>
        <w:t xml:space="preserve">En los requerimientos de </w:t>
      </w:r>
      <w:r w:rsidR="005D5917" w:rsidRPr="00AF3DEA">
        <w:rPr>
          <w:rFonts w:ascii="Tahoma" w:hAnsi="Tahoma" w:cs="Tahoma"/>
          <w:sz w:val="22"/>
          <w:szCs w:val="22"/>
          <w:lang w:val="es-ES_tradnl" w:bidi="en-US"/>
        </w:rPr>
        <w:t>ENTEL S.A.</w:t>
      </w:r>
      <w:r w:rsidRPr="00AF3DEA">
        <w:rPr>
          <w:rFonts w:ascii="Tahoma" w:hAnsi="Tahoma" w:cs="Tahoma"/>
          <w:sz w:val="22"/>
          <w:szCs w:val="22"/>
          <w:lang w:val="es-ES_tradnl" w:bidi="en-US"/>
        </w:rPr>
        <w:t xml:space="preserve"> el oferente debe tomar en cuenta las siguientes referencias para la interpretación de las tablas.</w:t>
      </w:r>
    </w:p>
    <w:p w:rsidR="00E26AFE" w:rsidRPr="00AF3DEA" w:rsidRDefault="00E26AFE" w:rsidP="007E01FA">
      <w:pPr>
        <w:spacing w:after="0" w:line="240" w:lineRule="auto"/>
        <w:ind w:left="295" w:firstLine="708"/>
        <w:rPr>
          <w:rFonts w:ascii="Tahoma" w:eastAsia="Calibri" w:hAnsi="Tahoma" w:cs="Tahoma"/>
          <w:b/>
          <w:bCs/>
          <w:iCs/>
        </w:rPr>
      </w:pPr>
      <w:r w:rsidRPr="00AF3DEA">
        <w:rPr>
          <w:rFonts w:ascii="Tahoma" w:eastAsia="Calibri" w:hAnsi="Tahoma" w:cs="Tahoma"/>
          <w:b/>
          <w:bCs/>
          <w:iCs/>
        </w:rPr>
        <w:t>Referencias:</w:t>
      </w:r>
    </w:p>
    <w:p w:rsidR="00E26AFE" w:rsidRPr="00AF3DEA" w:rsidRDefault="00E26AFE" w:rsidP="007E01FA">
      <w:pPr>
        <w:spacing w:after="0" w:line="240" w:lineRule="auto"/>
        <w:ind w:left="295" w:firstLine="709"/>
        <w:rPr>
          <w:rFonts w:ascii="Tahoma" w:eastAsia="Calibri" w:hAnsi="Tahoma" w:cs="Tahoma"/>
          <w:bCs/>
          <w:iCs/>
          <w:sz w:val="12"/>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r w:rsidRPr="00AF3DEA">
        <w:rPr>
          <w:rFonts w:ascii="Tahoma" w:eastAsia="Calibri" w:hAnsi="Tahoma" w:cs="Tahoma"/>
          <w:bCs/>
          <w:iCs/>
        </w:rPr>
        <w:tab/>
        <w:t xml:space="preserve">: Requerido por </w:t>
      </w:r>
      <w:r w:rsidR="005D5917" w:rsidRPr="00AF3DEA">
        <w:rPr>
          <w:rFonts w:ascii="Tahoma" w:eastAsia="Calibri" w:hAnsi="Tahoma" w:cs="Tahoma"/>
          <w:bCs/>
          <w:iCs/>
        </w:rPr>
        <w:t>ENTEL S.A.</w:t>
      </w:r>
      <w:r w:rsidRPr="00AF3DEA">
        <w:rPr>
          <w:rFonts w:ascii="Tahoma" w:eastAsia="Calibri" w:hAnsi="Tahoma" w:cs="Tahoma"/>
          <w:bCs/>
          <w:iCs/>
        </w:rPr>
        <w:tab/>
      </w:r>
    </w:p>
    <w:p w:rsidR="00E26AFE" w:rsidRPr="00AF3DEA" w:rsidRDefault="00E26AFE" w:rsidP="007E01FA">
      <w:pPr>
        <w:spacing w:after="0" w:line="240" w:lineRule="auto"/>
        <w:ind w:left="295" w:firstLine="709"/>
        <w:rPr>
          <w:rFonts w:ascii="Tahoma" w:eastAsia="Calibri" w:hAnsi="Tahoma" w:cs="Tahoma"/>
          <w:bCs/>
          <w:iCs/>
          <w:sz w:val="12"/>
        </w:rPr>
      </w:pPr>
      <w:r w:rsidRPr="00AF3DEA">
        <w:rPr>
          <w:rFonts w:ascii="Tahoma" w:eastAsia="Calibri" w:hAnsi="Tahoma" w:cs="Tahoma"/>
          <w:bCs/>
          <w:iCs/>
        </w:rPr>
        <w:fldChar w:fldCharType="begin">
          <w:ffData>
            <w:name w:val=""/>
            <w:enabled/>
            <w:calcOnExit w:val="0"/>
            <w:checkBox>
              <w:sizeAuto/>
              <w:default w:val="0"/>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r w:rsidRPr="00AF3DEA">
        <w:rPr>
          <w:rFonts w:ascii="Tahoma" w:eastAsia="Calibri" w:hAnsi="Tahoma" w:cs="Tahoma"/>
          <w:bCs/>
          <w:iCs/>
        </w:rPr>
        <w:tab/>
        <w:t xml:space="preserve">: No requerido por </w:t>
      </w:r>
      <w:r w:rsidR="005D5917" w:rsidRPr="00AF3DEA">
        <w:rPr>
          <w:rFonts w:ascii="Tahoma" w:eastAsia="Calibri" w:hAnsi="Tahoma" w:cs="Tahoma"/>
          <w:bCs/>
          <w:iCs/>
        </w:rPr>
        <w:t>ENTEL S.A.</w:t>
      </w:r>
    </w:p>
    <w:p w:rsidR="00E26AFE" w:rsidRPr="00AF3DEA" w:rsidRDefault="00E26AFE" w:rsidP="007E01FA">
      <w:pPr>
        <w:spacing w:after="0" w:line="240" w:lineRule="auto"/>
        <w:ind w:left="295" w:firstLine="709"/>
        <w:rPr>
          <w:rFonts w:ascii="Tahoma" w:eastAsia="Calibri" w:hAnsi="Tahoma" w:cs="Tahoma"/>
          <w:bCs/>
          <w:iCs/>
        </w:rPr>
      </w:pPr>
      <w:r w:rsidRPr="00AF3DEA">
        <w:rPr>
          <w:rFonts w:ascii="Tahoma" w:eastAsia="Calibri" w:hAnsi="Tahoma" w:cs="Tahoma"/>
          <w:bCs/>
          <w:iCs/>
        </w:rPr>
        <w:t>---</w:t>
      </w:r>
      <w:r w:rsidRPr="00AF3DEA">
        <w:rPr>
          <w:rFonts w:ascii="Tahoma" w:eastAsia="Calibri" w:hAnsi="Tahoma" w:cs="Tahoma"/>
          <w:bCs/>
          <w:iCs/>
        </w:rPr>
        <w:tab/>
        <w:t>: No requiere respuesta</w:t>
      </w:r>
    </w:p>
    <w:p w:rsidR="007E01FA" w:rsidRPr="00AF3DEA" w:rsidRDefault="007E01FA" w:rsidP="007E01FA">
      <w:pPr>
        <w:spacing w:after="0" w:line="240" w:lineRule="auto"/>
        <w:ind w:left="295" w:firstLine="709"/>
        <w:rPr>
          <w:rFonts w:ascii="Tahoma" w:eastAsia="Calibri" w:hAnsi="Tahoma" w:cs="Tahoma"/>
          <w:bCs/>
          <w:iCs/>
        </w:rPr>
      </w:pPr>
    </w:p>
    <w:p w:rsidR="00E26AFE" w:rsidRPr="00AF3DEA" w:rsidRDefault="00E26AFE" w:rsidP="00A14653">
      <w:pPr>
        <w:pStyle w:val="TITULOS"/>
        <w:spacing w:after="240" w:line="240" w:lineRule="auto"/>
        <w:ind w:left="0" w:firstLine="0"/>
        <w:jc w:val="center"/>
        <w:rPr>
          <w:rFonts w:ascii="Tahoma" w:hAnsi="Tahoma" w:cs="Tahoma"/>
          <w:i/>
          <w:sz w:val="22"/>
          <w:szCs w:val="22"/>
        </w:rPr>
      </w:pPr>
      <w:r w:rsidRPr="00AF3DEA">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F43382" w:rsidRPr="00AF3DEA" w:rsidTr="007E01FA">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43382" w:rsidRPr="00AF3DEA" w:rsidRDefault="00F43382" w:rsidP="00A14653">
            <w:pPr>
              <w:spacing w:after="240" w:line="240" w:lineRule="auto"/>
              <w:jc w:val="center"/>
              <w:rPr>
                <w:rFonts w:ascii="Tahoma" w:hAnsi="Tahoma" w:cs="Tahoma"/>
                <w:b/>
                <w:bCs/>
              </w:rPr>
            </w:pPr>
            <w:r w:rsidRPr="00AF3DEA">
              <w:rPr>
                <w:rFonts w:ascii="Tahoma" w:hAnsi="Tahoma" w:cs="Tahoma"/>
                <w:b/>
                <w:bCs/>
              </w:rPr>
              <w:t>REQUERIMIENTO DE ENTEL S.A.</w:t>
            </w:r>
          </w:p>
        </w:tc>
      </w:tr>
      <w:tr w:rsidR="00E26AFE" w:rsidRPr="00AF3DEA" w:rsidTr="007E01FA">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26AFE" w:rsidRPr="00AF3DEA" w:rsidRDefault="00E26AFE" w:rsidP="00A14653">
            <w:pPr>
              <w:spacing w:after="240" w:line="240" w:lineRule="auto"/>
              <w:jc w:val="center"/>
              <w:rPr>
                <w:rFonts w:ascii="Tahoma" w:hAnsi="Tahoma" w:cs="Tahoma"/>
              </w:rPr>
            </w:pPr>
            <w:r w:rsidRPr="00AF3DEA">
              <w:rPr>
                <w:rFonts w:ascii="Tahoma" w:hAnsi="Tahoma" w:cs="Tahoma"/>
                <w:b/>
                <w:bCs/>
              </w:rPr>
              <w:t>CONDICIONES PARA LA PRE</w:t>
            </w:r>
            <w:r w:rsidR="007E01FA" w:rsidRPr="00AF3DEA">
              <w:rPr>
                <w:rFonts w:ascii="Tahoma" w:hAnsi="Tahoma" w:cs="Tahoma"/>
                <w:b/>
                <w:bCs/>
              </w:rPr>
              <w:t>SENTACIÓN DE PROPUESTAS TÉCNICAS</w:t>
            </w:r>
          </w:p>
        </w:tc>
      </w:tr>
      <w:tr w:rsidR="00E26AFE" w:rsidRPr="00AF3DEA" w:rsidTr="007E01FA">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E26AFE" w:rsidRPr="00AF3DEA" w:rsidRDefault="00E26AFE" w:rsidP="00A14653">
            <w:pPr>
              <w:spacing w:after="240" w:line="240" w:lineRule="auto"/>
              <w:jc w:val="center"/>
              <w:rPr>
                <w:rFonts w:ascii="Tahoma" w:hAnsi="Tahoma" w:cs="Tahoma"/>
              </w:rPr>
            </w:pPr>
          </w:p>
        </w:tc>
      </w:tr>
      <w:tr w:rsidR="00E26AFE" w:rsidRPr="00AF3DEA" w:rsidTr="007E01FA">
        <w:trPr>
          <w:trHeight w:val="1797"/>
        </w:trPr>
        <w:tc>
          <w:tcPr>
            <w:tcW w:w="9545" w:type="dxa"/>
            <w:tcBorders>
              <w:top w:val="single" w:sz="4" w:space="0" w:color="FFFFFF"/>
            </w:tcBorders>
            <w:shd w:val="clear" w:color="auto" w:fill="auto"/>
            <w:vAlign w:val="center"/>
          </w:tcPr>
          <w:p w:rsidR="00E26AFE" w:rsidRPr="00AF3DEA" w:rsidRDefault="00E26AFE" w:rsidP="00FC06EE">
            <w:pPr>
              <w:pStyle w:val="Prrafodelista"/>
              <w:numPr>
                <w:ilvl w:val="1"/>
                <w:numId w:val="29"/>
              </w:numPr>
              <w:spacing w:after="0" w:line="240" w:lineRule="auto"/>
              <w:ind w:left="425" w:hanging="425"/>
              <w:jc w:val="both"/>
              <w:rPr>
                <w:rFonts w:ascii="Tahoma" w:hAnsi="Tahoma" w:cs="Tahoma"/>
                <w:sz w:val="18"/>
                <w:szCs w:val="18"/>
              </w:rPr>
            </w:pPr>
            <w:r w:rsidRPr="00AF3DEA">
              <w:rPr>
                <w:rFonts w:ascii="Tahoma" w:hAnsi="Tahoma" w:cs="Tahoma"/>
                <w:sz w:val="18"/>
                <w:szCs w:val="18"/>
              </w:rPr>
              <w:t xml:space="preserve">Las respuestas presentadas para el presente </w:t>
            </w:r>
            <w:r w:rsidR="00FC06EE">
              <w:rPr>
                <w:rFonts w:ascii="Tahoma" w:hAnsi="Tahoma" w:cs="Tahoma"/>
                <w:sz w:val="18"/>
                <w:szCs w:val="18"/>
              </w:rPr>
              <w:t>Término Básico de Contratación</w:t>
            </w:r>
            <w:r w:rsidRPr="00AF3DEA">
              <w:rPr>
                <w:rFonts w:ascii="Tahoma" w:hAnsi="Tahoma" w:cs="Tahoma"/>
                <w:sz w:val="18"/>
                <w:szCs w:val="18"/>
              </w:rPr>
              <w:t xml:space="preserve"> deben realizarse </w:t>
            </w:r>
            <w:proofErr w:type="spellStart"/>
            <w:r w:rsidRPr="00AF3DEA">
              <w:rPr>
                <w:rFonts w:ascii="Tahoma" w:hAnsi="Tahoma" w:cs="Tahoma"/>
                <w:b/>
                <w:sz w:val="18"/>
                <w:szCs w:val="18"/>
                <w:u w:val="single"/>
              </w:rPr>
              <w:t>ITEM</w:t>
            </w:r>
            <w:proofErr w:type="spellEnd"/>
            <w:r w:rsidRPr="00AF3DEA">
              <w:rPr>
                <w:rFonts w:ascii="Tahoma" w:hAnsi="Tahoma" w:cs="Tahoma"/>
                <w:b/>
                <w:sz w:val="18"/>
                <w:szCs w:val="18"/>
                <w:u w:val="single"/>
              </w:rPr>
              <w:t xml:space="preserve"> por </w:t>
            </w:r>
            <w:proofErr w:type="spellStart"/>
            <w:r w:rsidRPr="00AF3DEA">
              <w:rPr>
                <w:rFonts w:ascii="Tahoma" w:hAnsi="Tahoma" w:cs="Tahoma"/>
                <w:b/>
                <w:sz w:val="18"/>
                <w:szCs w:val="18"/>
                <w:u w:val="single"/>
              </w:rPr>
              <w:t>ITEM</w:t>
            </w:r>
            <w:proofErr w:type="spellEnd"/>
            <w:r w:rsidRPr="00AF3DEA">
              <w:rPr>
                <w:rFonts w:ascii="Tahoma" w:hAnsi="Tahoma" w:cs="Tahoma"/>
                <w:sz w:val="18"/>
                <w:szCs w:val="18"/>
              </w:rPr>
              <w:t xml:space="preserve"> respetando el orden del presente documento. Se debe iniciar con las palabras </w:t>
            </w:r>
            <w:r w:rsidRPr="00AF3DEA">
              <w:rPr>
                <w:rFonts w:ascii="Tahoma" w:hAnsi="Tahoma" w:cs="Tahoma"/>
                <w:b/>
                <w:sz w:val="18"/>
                <w:szCs w:val="18"/>
              </w:rPr>
              <w:t>CUMPLE o NO CUMPLE,</w:t>
            </w:r>
            <w:r w:rsidRPr="00AF3DEA">
              <w:rPr>
                <w:rFonts w:ascii="Tahoma" w:hAnsi="Tahoma" w:cs="Tahoma"/>
                <w:sz w:val="18"/>
                <w:szCs w:val="18"/>
              </w:rPr>
              <w:t xml:space="preserve"> seguidas de un </w:t>
            </w:r>
            <w:r w:rsidRPr="00AF3DEA">
              <w:rPr>
                <w:rFonts w:ascii="Tahoma" w:hAnsi="Tahoma" w:cs="Tahoma"/>
                <w:b/>
                <w:sz w:val="18"/>
                <w:szCs w:val="18"/>
              </w:rPr>
              <w:t xml:space="preserve">breve y claro comentario que responda al requerimiento. </w:t>
            </w:r>
            <w:r w:rsidRPr="00AF3DEA">
              <w:rPr>
                <w:rFonts w:ascii="Tahoma" w:hAnsi="Tahoma" w:cs="Tahoma"/>
                <w:sz w:val="18"/>
                <w:szCs w:val="18"/>
              </w:rPr>
              <w:t xml:space="preserve">Debe tener referencia puntual hacia algún DOCUMENTO TÉCNICO acerca del tópico de la pregunta, identificando el nombre del </w:t>
            </w:r>
            <w:r w:rsidRPr="00AF3DEA">
              <w:rPr>
                <w:rFonts w:ascii="Tahoma" w:hAnsi="Tahoma" w:cs="Tahoma"/>
                <w:b/>
                <w:sz w:val="18"/>
                <w:szCs w:val="18"/>
              </w:rPr>
              <w:t xml:space="preserve">Documento, número de Página y Referencia </w:t>
            </w:r>
            <w:r w:rsidRPr="00AF3DEA">
              <w:rPr>
                <w:rFonts w:ascii="Tahoma" w:hAnsi="Tahoma" w:cs="Tahoma"/>
                <w:sz w:val="18"/>
                <w:szCs w:val="18"/>
              </w:rPr>
              <w:t xml:space="preserve">(no se aceptarán referencias de direcciones </w:t>
            </w:r>
            <w:proofErr w:type="spellStart"/>
            <w:r w:rsidRPr="00AF3DEA">
              <w:rPr>
                <w:rFonts w:ascii="Tahoma" w:hAnsi="Tahoma" w:cs="Tahoma"/>
                <w:sz w:val="18"/>
                <w:szCs w:val="18"/>
              </w:rPr>
              <w:t>URL</w:t>
            </w:r>
            <w:proofErr w:type="spellEnd"/>
            <w:r w:rsidRPr="00AF3DEA">
              <w:rPr>
                <w:rFonts w:ascii="Tahoma" w:hAnsi="Tahoma" w:cs="Tahoma"/>
                <w:sz w:val="18"/>
                <w:szCs w:val="18"/>
              </w:rPr>
              <w:t>).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E26AFE" w:rsidRPr="00AF3DEA" w:rsidTr="007E01FA">
        <w:trPr>
          <w:trHeight w:hRule="exact" w:val="555"/>
        </w:trPr>
        <w:tc>
          <w:tcPr>
            <w:tcW w:w="9545" w:type="dxa"/>
            <w:shd w:val="clear" w:color="auto" w:fill="auto"/>
            <w:vAlign w:val="center"/>
          </w:tcPr>
          <w:p w:rsidR="00E26AFE" w:rsidRPr="00AF3DEA" w:rsidRDefault="005D5917" w:rsidP="004B280C">
            <w:pPr>
              <w:pStyle w:val="Prrafodelista"/>
              <w:numPr>
                <w:ilvl w:val="1"/>
                <w:numId w:val="29"/>
              </w:numPr>
              <w:spacing w:after="240" w:line="240" w:lineRule="auto"/>
              <w:ind w:left="403"/>
              <w:jc w:val="both"/>
              <w:rPr>
                <w:rFonts w:ascii="Tahoma" w:hAnsi="Tahoma" w:cs="Tahoma"/>
                <w:sz w:val="18"/>
                <w:szCs w:val="18"/>
              </w:rPr>
            </w:pPr>
            <w:r w:rsidRPr="00AF3DEA">
              <w:rPr>
                <w:rFonts w:ascii="Tahoma" w:hAnsi="Tahoma" w:cs="Tahoma"/>
                <w:sz w:val="18"/>
                <w:szCs w:val="18"/>
              </w:rPr>
              <w:t>ENTEL S.A.</w:t>
            </w:r>
            <w:r w:rsidR="00E26AFE" w:rsidRPr="00AF3DEA">
              <w:rPr>
                <w:rFonts w:ascii="Tahoma" w:hAnsi="Tahoma" w:cs="Tahoma"/>
                <w:sz w:val="18"/>
                <w:szCs w:val="18"/>
              </w:rPr>
              <w:t xml:space="preserve"> se reserva el derecho de realizar la adjudicación total o parcial del objeto del presente documento de acuerdo a la mejor solución técnico – económica y a los intereses de </w:t>
            </w:r>
            <w:r w:rsidRPr="00AF3DEA">
              <w:rPr>
                <w:rFonts w:ascii="Tahoma" w:hAnsi="Tahoma" w:cs="Tahoma"/>
                <w:sz w:val="18"/>
                <w:szCs w:val="18"/>
              </w:rPr>
              <w:t>ENTEL S.A.</w:t>
            </w:r>
          </w:p>
        </w:tc>
      </w:tr>
      <w:tr w:rsidR="00E26AFE" w:rsidRPr="00AF3DEA" w:rsidTr="007E01FA">
        <w:trPr>
          <w:trHeight w:hRule="exact" w:val="563"/>
        </w:trPr>
        <w:tc>
          <w:tcPr>
            <w:tcW w:w="9545" w:type="dxa"/>
            <w:shd w:val="clear" w:color="auto" w:fill="auto"/>
            <w:vAlign w:val="center"/>
          </w:tcPr>
          <w:p w:rsidR="00E26AFE" w:rsidRPr="00AF3DEA" w:rsidRDefault="00E26AFE" w:rsidP="004B280C">
            <w:pPr>
              <w:pStyle w:val="Prrafodelista"/>
              <w:numPr>
                <w:ilvl w:val="1"/>
                <w:numId w:val="29"/>
              </w:numPr>
              <w:spacing w:after="240" w:line="240" w:lineRule="auto"/>
              <w:ind w:left="403"/>
              <w:jc w:val="both"/>
              <w:rPr>
                <w:rFonts w:ascii="Tahoma" w:hAnsi="Tahoma" w:cs="Tahoma"/>
                <w:sz w:val="18"/>
                <w:szCs w:val="18"/>
              </w:rPr>
            </w:pPr>
            <w:r w:rsidRPr="00AF3DEA">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E26AFE" w:rsidRPr="00AF3DEA" w:rsidTr="007E01FA">
        <w:trPr>
          <w:trHeight w:hRule="exact" w:val="571"/>
        </w:trPr>
        <w:tc>
          <w:tcPr>
            <w:tcW w:w="9545" w:type="dxa"/>
            <w:shd w:val="clear" w:color="auto" w:fill="auto"/>
            <w:vAlign w:val="center"/>
          </w:tcPr>
          <w:p w:rsidR="00E26AFE" w:rsidRPr="00AF3DEA" w:rsidRDefault="00E26AFE" w:rsidP="004B280C">
            <w:pPr>
              <w:pStyle w:val="Prrafodelista"/>
              <w:numPr>
                <w:ilvl w:val="1"/>
                <w:numId w:val="29"/>
              </w:numPr>
              <w:spacing w:after="240" w:line="240" w:lineRule="auto"/>
              <w:ind w:left="403"/>
              <w:jc w:val="both"/>
              <w:rPr>
                <w:rFonts w:ascii="Tahoma" w:hAnsi="Tahoma" w:cs="Tahoma"/>
                <w:b/>
                <w:i/>
                <w:sz w:val="18"/>
                <w:szCs w:val="18"/>
              </w:rPr>
            </w:pPr>
            <w:r w:rsidRPr="00AF3DEA">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AF3DEA">
              <w:rPr>
                <w:rFonts w:ascii="Tahoma" w:hAnsi="Tahoma" w:cs="Tahoma"/>
                <w:b/>
                <w:i/>
                <w:sz w:val="18"/>
                <w:szCs w:val="18"/>
              </w:rPr>
              <w:t>.</w:t>
            </w:r>
          </w:p>
        </w:tc>
      </w:tr>
      <w:tr w:rsidR="00E26AFE" w:rsidRPr="00AF3DEA" w:rsidTr="007E01FA">
        <w:trPr>
          <w:trHeight w:hRule="exact" w:val="809"/>
        </w:trPr>
        <w:tc>
          <w:tcPr>
            <w:tcW w:w="9545" w:type="dxa"/>
            <w:shd w:val="clear" w:color="auto" w:fill="auto"/>
            <w:vAlign w:val="center"/>
          </w:tcPr>
          <w:p w:rsidR="00E26AFE" w:rsidRPr="00AF3DEA" w:rsidRDefault="00E26AFE" w:rsidP="004B280C">
            <w:pPr>
              <w:pStyle w:val="Prrafodelista"/>
              <w:numPr>
                <w:ilvl w:val="1"/>
                <w:numId w:val="29"/>
              </w:numPr>
              <w:spacing w:after="240" w:line="240" w:lineRule="auto"/>
              <w:ind w:left="403"/>
              <w:jc w:val="both"/>
              <w:rPr>
                <w:rFonts w:ascii="Tahoma" w:hAnsi="Tahoma" w:cs="Tahoma"/>
                <w:sz w:val="18"/>
                <w:szCs w:val="18"/>
              </w:rPr>
            </w:pPr>
            <w:r w:rsidRPr="00AF3DEA">
              <w:rPr>
                <w:rFonts w:ascii="Tahoma" w:hAnsi="Tahoma" w:cs="Tahoma"/>
                <w:sz w:val="18"/>
                <w:szCs w:val="18"/>
              </w:rPr>
              <w:t xml:space="preserve">Para la evaluación, </w:t>
            </w:r>
            <w:r w:rsidR="005D5917" w:rsidRPr="00AF3DEA">
              <w:rPr>
                <w:rFonts w:ascii="Tahoma" w:hAnsi="Tahoma" w:cs="Tahoma"/>
                <w:sz w:val="18"/>
                <w:szCs w:val="18"/>
              </w:rPr>
              <w:t>ENTEL S.A.</w:t>
            </w:r>
            <w:r w:rsidRPr="00AF3DEA">
              <w:rPr>
                <w:rFonts w:ascii="Tahoma" w:hAnsi="Tahoma" w:cs="Tahoma"/>
                <w:sz w:val="18"/>
                <w:szCs w:val="18"/>
              </w:rPr>
              <w:t xml:space="preserve"> solicita al oferente, que la </w:t>
            </w:r>
            <w:r w:rsidRPr="00AF3DEA">
              <w:rPr>
                <w:rFonts w:ascii="Tahoma" w:hAnsi="Tahoma" w:cs="Tahoma"/>
                <w:b/>
                <w:sz w:val="18"/>
                <w:szCs w:val="18"/>
              </w:rPr>
              <w:t>documentación técnica</w:t>
            </w:r>
            <w:r w:rsidRPr="00AF3DEA">
              <w:rPr>
                <w:rFonts w:ascii="Tahoma" w:hAnsi="Tahoma" w:cs="Tahoma"/>
                <w:sz w:val="18"/>
                <w:szCs w:val="18"/>
              </w:rPr>
              <w:t xml:space="preserve"> </w:t>
            </w:r>
            <w:r w:rsidRPr="00AF3DEA">
              <w:rPr>
                <w:rFonts w:ascii="Tahoma" w:hAnsi="Tahoma" w:cs="Tahoma"/>
                <w:b/>
                <w:sz w:val="18"/>
                <w:szCs w:val="18"/>
              </w:rPr>
              <w:t>y su propuesta</w:t>
            </w:r>
            <w:r w:rsidRPr="00AF3DEA">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E26AFE" w:rsidRPr="00AF3DEA" w:rsidRDefault="00E26AFE" w:rsidP="00A14653">
      <w:pPr>
        <w:pStyle w:val="TITULOS"/>
        <w:spacing w:after="240" w:line="240" w:lineRule="auto"/>
        <w:ind w:left="426" w:firstLine="0"/>
        <w:rPr>
          <w:rFonts w:ascii="Tahoma" w:hAnsi="Tahoma" w:cs="Tahoma"/>
          <w:sz w:val="22"/>
          <w:szCs w:val="22"/>
        </w:rPr>
      </w:pPr>
    </w:p>
    <w:p w:rsidR="00E26AFE" w:rsidRPr="00AF3DEA" w:rsidRDefault="00E26AFE" w:rsidP="00A14653">
      <w:pPr>
        <w:spacing w:after="240" w:line="240" w:lineRule="auto"/>
        <w:rPr>
          <w:lang w:val="es-BO"/>
        </w:rPr>
      </w:pPr>
    </w:p>
    <w:p w:rsidR="00E26AFE" w:rsidRPr="00AF3DEA" w:rsidRDefault="00E26AFE" w:rsidP="004B280C">
      <w:pPr>
        <w:pStyle w:val="TITULOS"/>
        <w:numPr>
          <w:ilvl w:val="0"/>
          <w:numId w:val="21"/>
        </w:numPr>
        <w:spacing w:after="240" w:line="240" w:lineRule="auto"/>
        <w:ind w:left="0" w:firstLine="0"/>
        <w:rPr>
          <w:rFonts w:ascii="Tahoma" w:hAnsi="Tahoma" w:cs="Tahoma"/>
          <w:sz w:val="22"/>
          <w:szCs w:val="22"/>
        </w:rPr>
      </w:pPr>
      <w:r w:rsidRPr="00AF3DEA">
        <w:rPr>
          <w:rFonts w:ascii="Tahoma" w:hAnsi="Tahoma" w:cs="Tahoma"/>
          <w:sz w:val="22"/>
          <w:szCs w:val="22"/>
        </w:rPr>
        <w:lastRenderedPageBreak/>
        <w:t xml:space="preserve">FORMA DE CALIFICACIÓN                                                                                                                                                                                                                                                                                                                                                                                                                                                                                                                                                                                                                                                                                                                                                                                                                                                                                                                                                                                                                                                                                                                                                                                                                                                                                                                                                                                                                                                                                                                                                                                                                                                                                                                                                                                                                                                                                                                                                                                                                                                                                                                                                                                                                                                                                                                                                                                                                                                                                                                                                                                                            </w:t>
      </w:r>
    </w:p>
    <w:p w:rsidR="00E26AFE" w:rsidRPr="00AF3DEA" w:rsidRDefault="00E26AFE" w:rsidP="00A14653">
      <w:pPr>
        <w:pStyle w:val="Continuarlista"/>
        <w:spacing w:after="240"/>
        <w:ind w:left="426"/>
        <w:rPr>
          <w:rFonts w:ascii="Tahoma" w:hAnsi="Tahoma" w:cs="Tahoma"/>
          <w:sz w:val="22"/>
          <w:szCs w:val="22"/>
        </w:rPr>
      </w:pPr>
      <w:r w:rsidRPr="00AF3DEA">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E26AFE" w:rsidRPr="00AF3DEA" w:rsidRDefault="00E26AFE" w:rsidP="00A14653">
      <w:pPr>
        <w:pStyle w:val="Continuarlista"/>
        <w:spacing w:after="240"/>
        <w:ind w:left="426"/>
        <w:rPr>
          <w:rFonts w:ascii="Tahoma" w:hAnsi="Tahoma" w:cs="Tahoma"/>
          <w:sz w:val="22"/>
          <w:szCs w:val="22"/>
        </w:rPr>
      </w:pPr>
      <w:r w:rsidRPr="00AF3DEA">
        <w:rPr>
          <w:rFonts w:ascii="Tahoma" w:hAnsi="Tahoma" w:cs="Tahoma"/>
          <w:sz w:val="22"/>
          <w:szCs w:val="22"/>
        </w:rPr>
        <w:t>A continuación se definen las palabras CUMPLE, NO CUMPLE:</w:t>
      </w:r>
    </w:p>
    <w:p w:rsidR="00E26AFE" w:rsidRPr="00AF3DEA" w:rsidRDefault="00E26AFE" w:rsidP="00A14653">
      <w:pPr>
        <w:pStyle w:val="Continuarlista"/>
        <w:spacing w:after="240"/>
        <w:ind w:left="426"/>
        <w:rPr>
          <w:rFonts w:ascii="Tahoma" w:hAnsi="Tahoma" w:cs="Tahoma"/>
          <w:sz w:val="22"/>
          <w:szCs w:val="22"/>
        </w:rPr>
      </w:pPr>
      <w:r w:rsidRPr="00AF3DEA">
        <w:rPr>
          <w:rFonts w:ascii="Tahoma" w:hAnsi="Tahoma" w:cs="Tahoma"/>
          <w:b/>
          <w:sz w:val="22"/>
          <w:szCs w:val="22"/>
        </w:rPr>
        <w:t>CUMPLE.</w:t>
      </w:r>
      <w:r w:rsidRPr="00AF3DEA">
        <w:rPr>
          <w:rFonts w:ascii="Tahoma" w:hAnsi="Tahoma" w:cs="Tahoma"/>
          <w:sz w:val="22"/>
          <w:szCs w:val="22"/>
        </w:rPr>
        <w:t xml:space="preserve"> Define que satisface completamente el requisito técnico solicitado, a simple requerimiento de parte de </w:t>
      </w:r>
      <w:r w:rsidR="005D5917" w:rsidRPr="00AF3DEA">
        <w:rPr>
          <w:rFonts w:ascii="Tahoma" w:hAnsi="Tahoma" w:cs="Tahoma"/>
          <w:sz w:val="22"/>
          <w:szCs w:val="22"/>
        </w:rPr>
        <w:t>ENTEL S.A.</w:t>
      </w:r>
      <w:r w:rsidRPr="00AF3DEA">
        <w:rPr>
          <w:rFonts w:ascii="Tahoma" w:hAnsi="Tahoma" w:cs="Tahoma"/>
          <w:sz w:val="22"/>
          <w:szCs w:val="22"/>
        </w:rPr>
        <w:t xml:space="preserve"> sin necesidad de hardware, software, licencias y/o desarrollos adicionales y se entiende que está incluido en la propuesta técnica-económica del OFERENTE.</w:t>
      </w:r>
    </w:p>
    <w:p w:rsidR="00E26AFE" w:rsidRPr="00AF3DEA" w:rsidRDefault="00E26AFE" w:rsidP="00A14653">
      <w:pPr>
        <w:pStyle w:val="Continuarlista"/>
        <w:spacing w:after="240"/>
        <w:ind w:left="426"/>
        <w:rPr>
          <w:rFonts w:ascii="Tahoma" w:hAnsi="Tahoma" w:cs="Tahoma"/>
          <w:sz w:val="22"/>
          <w:szCs w:val="22"/>
        </w:rPr>
      </w:pPr>
      <w:r w:rsidRPr="00AF3DEA">
        <w:rPr>
          <w:rFonts w:ascii="Tahoma" w:hAnsi="Tahoma" w:cs="Tahoma"/>
          <w:b/>
          <w:sz w:val="22"/>
          <w:szCs w:val="22"/>
        </w:rPr>
        <w:t>NO CUMPLE.</w:t>
      </w:r>
      <w:r w:rsidRPr="00AF3DEA">
        <w:rPr>
          <w:rFonts w:ascii="Tahoma" w:hAnsi="Tahoma" w:cs="Tahoma"/>
          <w:sz w:val="22"/>
          <w:szCs w:val="22"/>
        </w:rPr>
        <w:t xml:space="preserve"> Define que no satisface parcial o completamente el requisito técnico solicitado.</w:t>
      </w:r>
    </w:p>
    <w:p w:rsidR="00E26AFE" w:rsidRPr="00AF3DEA" w:rsidRDefault="00E26AFE" w:rsidP="004B280C">
      <w:pPr>
        <w:pStyle w:val="Continuarlista"/>
        <w:numPr>
          <w:ilvl w:val="0"/>
          <w:numId w:val="28"/>
        </w:numPr>
        <w:spacing w:after="240"/>
        <w:ind w:hanging="654"/>
        <w:rPr>
          <w:rFonts w:ascii="Tahoma" w:hAnsi="Tahoma" w:cs="Tahoma"/>
          <w:sz w:val="22"/>
          <w:szCs w:val="22"/>
        </w:rPr>
      </w:pPr>
      <w:r w:rsidRPr="00AF3DEA">
        <w:rPr>
          <w:rFonts w:ascii="Tahoma" w:hAnsi="Tahoma" w:cs="Tahoma"/>
          <w:sz w:val="22"/>
          <w:szCs w:val="22"/>
        </w:rPr>
        <w:t xml:space="preserve">La fórmula para los puntos MANDATORIOS CALIFICABLES,  en los que </w:t>
      </w:r>
      <w:r w:rsidR="005D5917" w:rsidRPr="00AF3DEA">
        <w:rPr>
          <w:rFonts w:ascii="Tahoma" w:hAnsi="Tahoma" w:cs="Tahoma"/>
          <w:sz w:val="22"/>
          <w:szCs w:val="22"/>
        </w:rPr>
        <w:t>ENTEL S.A.</w:t>
      </w:r>
      <w:r w:rsidRPr="00AF3DEA">
        <w:rPr>
          <w:rFonts w:ascii="Tahoma" w:hAnsi="Tahoma" w:cs="Tahoma"/>
          <w:sz w:val="22"/>
          <w:szCs w:val="22"/>
        </w:rPr>
        <w:t xml:space="preserve"> requiere menor tiempo/sensibilidad y otros es:</w:t>
      </w:r>
    </w:p>
    <w:p w:rsidR="00E26AFE" w:rsidRPr="00AF3DEA" w:rsidRDefault="00E26AFE" w:rsidP="00A14653">
      <w:pPr>
        <w:pStyle w:val="Continuarlista"/>
        <w:spacing w:after="240"/>
        <w:ind w:left="1080"/>
        <w:jc w:val="center"/>
        <w:rPr>
          <w:rFonts w:ascii="Tahoma" w:hAnsi="Tahoma" w:cs="Tahoma"/>
          <w:sz w:val="22"/>
          <w:szCs w:val="22"/>
        </w:rPr>
      </w:pPr>
      <w:r w:rsidRPr="00AF3DEA">
        <w:rPr>
          <w:rFonts w:ascii="Tahoma" w:hAnsi="Tahoma" w:cs="Tahoma"/>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6pt" o:ole="" o:allowoverlap="f">
            <v:imagedata r:id="rId17" o:title=""/>
          </v:shape>
          <o:OLEObject Type="Embed" ProgID="Equation.3" ShapeID="_x0000_i1025" DrawAspect="Content" ObjectID="_1491059993" r:id="rId18"/>
        </w:object>
      </w:r>
    </w:p>
    <w:p w:rsidR="00E26AFE" w:rsidRPr="00AF3DEA" w:rsidRDefault="00E26AFE" w:rsidP="00A14653">
      <w:pPr>
        <w:pStyle w:val="Continuarlista"/>
        <w:spacing w:after="240"/>
        <w:ind w:left="1351" w:firstLine="65"/>
        <w:jc w:val="left"/>
        <w:rPr>
          <w:rFonts w:ascii="Tahoma" w:hAnsi="Tahoma" w:cs="Tahoma"/>
          <w:sz w:val="22"/>
          <w:szCs w:val="22"/>
        </w:rPr>
      </w:pPr>
      <w:r w:rsidRPr="00AF3DEA">
        <w:rPr>
          <w:rFonts w:ascii="Tahoma" w:hAnsi="Tahoma" w:cs="Tahoma"/>
          <w:sz w:val="22"/>
          <w:szCs w:val="22"/>
        </w:rPr>
        <w:t>Dónde:</w:t>
      </w:r>
    </w:p>
    <w:p w:rsidR="00E26AFE" w:rsidRPr="00AF3DEA" w:rsidRDefault="00E26AFE" w:rsidP="00391EAC">
      <w:pPr>
        <w:pStyle w:val="Continuarlista"/>
        <w:spacing w:after="0"/>
        <w:ind w:left="2058"/>
        <w:jc w:val="left"/>
        <w:rPr>
          <w:rFonts w:ascii="Tahoma" w:hAnsi="Tahoma" w:cs="Tahoma"/>
          <w:sz w:val="22"/>
          <w:szCs w:val="22"/>
        </w:rPr>
      </w:pPr>
      <w:r w:rsidRPr="00AF3DEA">
        <w:rPr>
          <w:rFonts w:ascii="Tahoma" w:hAnsi="Tahoma" w:cs="Tahoma"/>
          <w:sz w:val="22"/>
          <w:szCs w:val="22"/>
        </w:rPr>
        <w:t>C _Mínima = Cantidad mínima ofrecida de todas las propuestas.</w:t>
      </w:r>
    </w:p>
    <w:p w:rsidR="00E26AFE" w:rsidRPr="00AF3DEA" w:rsidRDefault="00E26AFE" w:rsidP="00391EAC">
      <w:pPr>
        <w:pStyle w:val="Continuarlista"/>
        <w:spacing w:after="0"/>
        <w:ind w:left="2058"/>
        <w:jc w:val="left"/>
        <w:rPr>
          <w:rFonts w:ascii="Tahoma" w:hAnsi="Tahoma" w:cs="Tahoma"/>
          <w:sz w:val="22"/>
          <w:szCs w:val="22"/>
        </w:rPr>
      </w:pPr>
      <w:r w:rsidRPr="00AF3DEA">
        <w:rPr>
          <w:rFonts w:ascii="Tahoma" w:hAnsi="Tahoma" w:cs="Tahoma"/>
          <w:sz w:val="22"/>
          <w:szCs w:val="22"/>
        </w:rPr>
        <w:t>C _Ofrecida = Cantidad ofrecida en la propuesta.</w:t>
      </w:r>
    </w:p>
    <w:p w:rsidR="00E26AFE" w:rsidRPr="00AF3DEA" w:rsidRDefault="00E26AFE" w:rsidP="00391EAC">
      <w:pPr>
        <w:pStyle w:val="Continuarlista"/>
        <w:spacing w:after="0"/>
        <w:ind w:left="2058"/>
        <w:jc w:val="left"/>
        <w:rPr>
          <w:rFonts w:ascii="Tahoma" w:hAnsi="Tahoma" w:cs="Tahoma"/>
          <w:sz w:val="22"/>
          <w:szCs w:val="22"/>
        </w:rPr>
      </w:pPr>
      <w:r w:rsidRPr="00AF3DEA">
        <w:rPr>
          <w:rFonts w:ascii="Tahoma" w:hAnsi="Tahoma" w:cs="Tahoma"/>
          <w:sz w:val="22"/>
          <w:szCs w:val="22"/>
        </w:rPr>
        <w:t xml:space="preserve">Ponderación = De acuerdo a tabla de Calificación Técnica </w:t>
      </w:r>
    </w:p>
    <w:p w:rsidR="00CA15F5" w:rsidRPr="00AF3DEA" w:rsidRDefault="00CA15F5" w:rsidP="00391EAC">
      <w:pPr>
        <w:pStyle w:val="Continuarlista"/>
        <w:spacing w:after="0"/>
        <w:ind w:left="2058"/>
        <w:jc w:val="left"/>
        <w:rPr>
          <w:rFonts w:ascii="Tahoma" w:hAnsi="Tahoma" w:cs="Tahoma"/>
          <w:sz w:val="22"/>
          <w:szCs w:val="22"/>
        </w:rPr>
      </w:pPr>
    </w:p>
    <w:p w:rsidR="005B7030" w:rsidRPr="00AF3DEA" w:rsidRDefault="00126415" w:rsidP="004B280C">
      <w:pPr>
        <w:pStyle w:val="TITULOS"/>
        <w:numPr>
          <w:ilvl w:val="0"/>
          <w:numId w:val="21"/>
        </w:numPr>
        <w:spacing w:after="240" w:line="240" w:lineRule="auto"/>
        <w:ind w:left="426" w:hanging="426"/>
        <w:rPr>
          <w:rFonts w:ascii="Tahoma" w:hAnsi="Tahoma" w:cs="Tahoma"/>
          <w:sz w:val="22"/>
          <w:szCs w:val="22"/>
        </w:rPr>
      </w:pPr>
      <w:r>
        <w:rPr>
          <w:rFonts w:ascii="Tahoma" w:hAnsi="Tahoma" w:cs="Tahoma"/>
          <w:sz w:val="22"/>
          <w:szCs w:val="22"/>
        </w:rPr>
        <w:t>REQUERIMIENTOS TÉCNICO</w:t>
      </w:r>
      <w:r w:rsidR="00E26AFE" w:rsidRPr="00AF3DEA">
        <w:rPr>
          <w:rFonts w:ascii="Tahoma" w:hAnsi="Tahoma" w:cs="Tahoma"/>
          <w:sz w:val="22"/>
          <w:szCs w:val="22"/>
        </w:rPr>
        <w:t xml:space="preserve">S </w:t>
      </w:r>
    </w:p>
    <w:p w:rsidR="00E26AFE" w:rsidRPr="00AF3DEA" w:rsidRDefault="00126415" w:rsidP="00167A0F">
      <w:pPr>
        <w:pStyle w:val="TITULOS"/>
        <w:numPr>
          <w:ilvl w:val="1"/>
          <w:numId w:val="21"/>
        </w:numPr>
        <w:spacing w:after="240" w:line="240" w:lineRule="auto"/>
        <w:rPr>
          <w:rFonts w:ascii="Tahoma" w:hAnsi="Tahoma" w:cs="Tahoma"/>
          <w:sz w:val="22"/>
          <w:szCs w:val="22"/>
        </w:rPr>
      </w:pPr>
      <w:r>
        <w:rPr>
          <w:rFonts w:ascii="Tahoma" w:hAnsi="Tahoma" w:cs="Tahoma"/>
          <w:sz w:val="22"/>
          <w:szCs w:val="22"/>
        </w:rPr>
        <w:t>REQUERIMIENTOS</w:t>
      </w:r>
      <w:r w:rsidR="005B7030" w:rsidRPr="00AF3DEA">
        <w:rPr>
          <w:rFonts w:ascii="Tahoma" w:hAnsi="Tahoma" w:cs="Tahoma"/>
          <w:sz w:val="22"/>
          <w:szCs w:val="22"/>
        </w:rPr>
        <w:t xml:space="preserve"> TÉCNIC</w:t>
      </w:r>
      <w:r>
        <w:rPr>
          <w:rFonts w:ascii="Tahoma" w:hAnsi="Tahoma" w:cs="Tahoma"/>
          <w:sz w:val="22"/>
          <w:szCs w:val="22"/>
        </w:rPr>
        <w:t>O</w:t>
      </w:r>
      <w:r w:rsidR="005B7030" w:rsidRPr="00AF3DEA">
        <w:rPr>
          <w:rFonts w:ascii="Tahoma" w:hAnsi="Tahoma" w:cs="Tahoma"/>
          <w:sz w:val="22"/>
          <w:szCs w:val="22"/>
        </w:rPr>
        <w:t xml:space="preserve">S </w:t>
      </w:r>
      <w:r w:rsidR="00E26AFE" w:rsidRPr="00AF3DEA">
        <w:rPr>
          <w:rFonts w:ascii="Tahoma" w:hAnsi="Tahoma" w:cs="Tahoma"/>
          <w:sz w:val="22"/>
          <w:szCs w:val="22"/>
        </w:rPr>
        <w:t xml:space="preserve">GENERALES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709"/>
        <w:gridCol w:w="3969"/>
        <w:gridCol w:w="851"/>
        <w:gridCol w:w="708"/>
        <w:gridCol w:w="851"/>
        <w:gridCol w:w="2126"/>
      </w:tblGrid>
      <w:tr w:rsidR="00AF3DEA" w:rsidRPr="00AF3DEA" w:rsidTr="005E4E52">
        <w:trPr>
          <w:trHeight w:val="381"/>
          <w:tblHeader/>
        </w:trPr>
        <w:tc>
          <w:tcPr>
            <w:tcW w:w="1276" w:type="dxa"/>
            <w:gridSpan w:val="2"/>
            <w:tcBorders>
              <w:top w:val="single" w:sz="4" w:space="0" w:color="004990"/>
              <w:left w:val="single" w:sz="4" w:space="0" w:color="004990"/>
              <w:bottom w:val="single" w:sz="4" w:space="0" w:color="FFFFFF"/>
              <w:right w:val="single" w:sz="4" w:space="0" w:color="FFFFFF"/>
            </w:tcBorders>
            <w:shd w:val="clear" w:color="auto" w:fill="004990"/>
          </w:tcPr>
          <w:p w:rsidR="00F15860" w:rsidRPr="00AF3DEA" w:rsidRDefault="00F15860" w:rsidP="00A14653">
            <w:pPr>
              <w:spacing w:after="240" w:line="240" w:lineRule="auto"/>
              <w:jc w:val="center"/>
              <w:rPr>
                <w:rFonts w:ascii="Tahoma" w:hAnsi="Tahoma" w:cs="Tahoma"/>
                <w:b/>
                <w:bCs/>
                <w:sz w:val="16"/>
                <w:szCs w:val="16"/>
                <w:lang w:eastAsia="es-BO"/>
              </w:rPr>
            </w:pPr>
          </w:p>
        </w:tc>
        <w:tc>
          <w:tcPr>
            <w:tcW w:w="552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15860" w:rsidRPr="00AF3DEA" w:rsidRDefault="00F15860" w:rsidP="00A14653">
            <w:pPr>
              <w:spacing w:after="240" w:line="240" w:lineRule="auto"/>
              <w:jc w:val="center"/>
              <w:rPr>
                <w:rFonts w:ascii="Tahoma" w:hAnsi="Tahoma" w:cs="Tahoma"/>
                <w:b/>
                <w:bCs/>
                <w:sz w:val="16"/>
                <w:szCs w:val="16"/>
                <w:lang w:eastAsia="es-BO"/>
              </w:rPr>
            </w:pPr>
            <w:r w:rsidRPr="00AF3DEA">
              <w:rPr>
                <w:rFonts w:ascii="Tahoma" w:hAnsi="Tahoma" w:cs="Tahoma"/>
                <w:b/>
                <w:bCs/>
                <w:sz w:val="16"/>
                <w:szCs w:val="16"/>
                <w:lang w:eastAsia="es-BO"/>
              </w:rPr>
              <w:t xml:space="preserve">REQUERIMIENTO DE </w:t>
            </w:r>
            <w:r w:rsidR="005D5917" w:rsidRPr="00AF3DEA">
              <w:rPr>
                <w:rFonts w:ascii="Tahoma" w:hAnsi="Tahoma" w:cs="Tahoma"/>
                <w:b/>
                <w:bCs/>
                <w:sz w:val="16"/>
                <w:szCs w:val="16"/>
                <w:lang w:eastAsia="es-BO"/>
              </w:rPr>
              <w:t>ENTEL S.A.</w:t>
            </w:r>
          </w:p>
        </w:tc>
        <w:tc>
          <w:tcPr>
            <w:tcW w:w="29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F15860" w:rsidRPr="00AF3DEA" w:rsidRDefault="00F15860" w:rsidP="00A14653">
            <w:pPr>
              <w:spacing w:after="240" w:line="240" w:lineRule="auto"/>
              <w:jc w:val="center"/>
              <w:rPr>
                <w:rFonts w:ascii="Tahoma" w:hAnsi="Tahoma" w:cs="Tahoma"/>
                <w:b/>
                <w:bCs/>
                <w:sz w:val="16"/>
                <w:szCs w:val="16"/>
                <w:lang w:eastAsia="es-BO"/>
              </w:rPr>
            </w:pPr>
            <w:r w:rsidRPr="00AF3DEA">
              <w:rPr>
                <w:rFonts w:ascii="Tahoma" w:hAnsi="Tahoma" w:cs="Tahoma"/>
                <w:b/>
                <w:bCs/>
                <w:sz w:val="16"/>
                <w:szCs w:val="16"/>
                <w:lang w:eastAsia="es-BO"/>
              </w:rPr>
              <w:t>RESPUESTA DEL OFERENTE</w:t>
            </w:r>
          </w:p>
        </w:tc>
      </w:tr>
      <w:tr w:rsidR="00AF3DEA" w:rsidRPr="00AF3DEA" w:rsidTr="005E4E52">
        <w:trPr>
          <w:trHeight w:val="273"/>
          <w:tblHeader/>
        </w:trPr>
        <w:tc>
          <w:tcPr>
            <w:tcW w:w="5245"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F15860" w:rsidRPr="00AF3DEA" w:rsidRDefault="00126415" w:rsidP="00A14653">
            <w:pPr>
              <w:spacing w:after="240" w:line="240" w:lineRule="auto"/>
              <w:jc w:val="center"/>
              <w:rPr>
                <w:rFonts w:ascii="Tahoma" w:hAnsi="Tahoma" w:cs="Tahoma"/>
                <w:b/>
                <w:bCs/>
                <w:sz w:val="16"/>
                <w:szCs w:val="16"/>
                <w:lang w:eastAsia="es-BO"/>
              </w:rPr>
            </w:pPr>
            <w:r>
              <w:rPr>
                <w:rFonts w:ascii="Tahoma" w:hAnsi="Tahoma" w:cs="Tahoma"/>
                <w:b/>
                <w:bCs/>
                <w:sz w:val="16"/>
                <w:szCs w:val="16"/>
                <w:lang w:eastAsia="es-BO"/>
              </w:rPr>
              <w:t>REQUERIMIENTOS TÉCNICO</w:t>
            </w:r>
            <w:r w:rsidR="00F15860" w:rsidRPr="00AF3DEA">
              <w:rPr>
                <w:rFonts w:ascii="Tahoma" w:hAnsi="Tahoma" w:cs="Tahoma"/>
                <w:b/>
                <w:bCs/>
                <w:sz w:val="16"/>
                <w:szCs w:val="16"/>
                <w:lang w:eastAsia="es-BO"/>
              </w:rPr>
              <w:t>S GENERALES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tcPr>
          <w:p w:rsidR="00F15860" w:rsidRPr="00AF3DEA" w:rsidRDefault="00F15860" w:rsidP="00A14653">
            <w:pPr>
              <w:spacing w:after="240" w:line="240" w:lineRule="auto"/>
              <w:jc w:val="center"/>
              <w:rPr>
                <w:rFonts w:ascii="Tahoma" w:hAnsi="Tahoma" w:cs="Tahoma"/>
                <w:b/>
                <w:bCs/>
                <w:sz w:val="16"/>
                <w:szCs w:val="16"/>
                <w:lang w:eastAsia="es-BO"/>
              </w:rPr>
            </w:pPr>
            <w:proofErr w:type="spellStart"/>
            <w:r w:rsidRPr="00AF3DEA">
              <w:rPr>
                <w:rFonts w:ascii="Tahoma" w:hAnsi="Tahoma" w:cs="Tahoma"/>
                <w:b/>
                <w:bCs/>
                <w:sz w:val="16"/>
                <w:szCs w:val="16"/>
                <w:lang w:val="en-GB" w:eastAsia="es-BO"/>
              </w:rPr>
              <w:t>CONDICIÓN</w:t>
            </w:r>
            <w:proofErr w:type="spellEnd"/>
          </w:p>
        </w:tc>
        <w:tc>
          <w:tcPr>
            <w:tcW w:w="29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F15860" w:rsidRPr="00AF3DEA" w:rsidRDefault="00F15860" w:rsidP="00A14653">
            <w:pPr>
              <w:spacing w:after="240" w:line="240" w:lineRule="auto"/>
              <w:jc w:val="center"/>
              <w:rPr>
                <w:rFonts w:ascii="Tahoma" w:hAnsi="Tahoma" w:cs="Tahoma"/>
                <w:b/>
                <w:bCs/>
                <w:sz w:val="16"/>
                <w:szCs w:val="16"/>
                <w:lang w:eastAsia="es-BO"/>
              </w:rPr>
            </w:pPr>
            <w:r w:rsidRPr="00AF3DEA">
              <w:rPr>
                <w:rFonts w:ascii="Tahoma" w:hAnsi="Tahoma" w:cs="Tahoma"/>
                <w:b/>
                <w:bCs/>
                <w:sz w:val="16"/>
                <w:szCs w:val="16"/>
                <w:lang w:eastAsia="es-BO"/>
              </w:rPr>
              <w:t>(Llenado Obligatorio)</w:t>
            </w:r>
          </w:p>
        </w:tc>
      </w:tr>
      <w:tr w:rsidR="00AF3DEA" w:rsidRPr="00AF3DEA" w:rsidTr="00080494">
        <w:trPr>
          <w:trHeight w:val="303"/>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E4E52" w:rsidRPr="00AF3DEA" w:rsidRDefault="005E4E52" w:rsidP="00A14653">
            <w:pPr>
              <w:spacing w:after="240" w:line="240" w:lineRule="auto"/>
              <w:jc w:val="center"/>
              <w:rPr>
                <w:rFonts w:ascii="Tahoma" w:hAnsi="Tahoma" w:cs="Tahoma"/>
                <w:b/>
                <w:sz w:val="16"/>
                <w:szCs w:val="16"/>
                <w:lang w:eastAsia="es-BO"/>
              </w:rPr>
            </w:pPr>
            <w:r w:rsidRPr="00AF3DEA">
              <w:rPr>
                <w:rFonts w:ascii="Tahoma" w:hAnsi="Tahoma" w:cs="Tahoma"/>
                <w:b/>
                <w:sz w:val="16"/>
                <w:szCs w:val="16"/>
                <w:lang w:eastAsia="es-BO"/>
              </w:rPr>
              <w:t>N°</w:t>
            </w:r>
          </w:p>
        </w:tc>
        <w:tc>
          <w:tcPr>
            <w:tcW w:w="4678"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5E4E52" w:rsidRPr="00AF3DEA" w:rsidRDefault="005E4E52" w:rsidP="00A14653">
            <w:pPr>
              <w:spacing w:after="240" w:line="240" w:lineRule="auto"/>
              <w:jc w:val="center"/>
              <w:rPr>
                <w:rFonts w:ascii="Tahoma" w:hAnsi="Tahoma" w:cs="Tahoma"/>
                <w:sz w:val="16"/>
                <w:szCs w:val="16"/>
                <w:lang w:eastAsia="es-BO"/>
              </w:rPr>
            </w:pPr>
            <w:r w:rsidRPr="00AF3DEA">
              <w:rPr>
                <w:rFonts w:ascii="Tahoma" w:hAnsi="Tahoma" w:cs="Tahoma"/>
                <w:b/>
                <w:sz w:val="16"/>
                <w:szCs w:val="16"/>
                <w:lang w:eastAsia="es-BO"/>
              </w:rPr>
              <w:t>DESCRIPCIÓN</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4E52" w:rsidRPr="00AF3DEA" w:rsidRDefault="005E4E52" w:rsidP="005E4E52">
            <w:pPr>
              <w:jc w:val="center"/>
              <w:rPr>
                <w:rFonts w:ascii="Tahoma" w:hAnsi="Tahoma" w:cs="Tahoma"/>
                <w:b/>
                <w:sz w:val="10"/>
                <w:szCs w:val="10"/>
                <w:lang w:eastAsia="es-BO"/>
              </w:rPr>
            </w:pPr>
            <w:r w:rsidRPr="00AF3DEA">
              <w:rPr>
                <w:rFonts w:ascii="Tahoma" w:hAnsi="Tahoma" w:cs="Tahoma"/>
                <w:b/>
                <w:bCs/>
                <w:sz w:val="10"/>
                <w:szCs w:val="10"/>
                <w:lang w:eastAsia="es-BO"/>
              </w:rPr>
              <w:t>CALIFICABLE</w:t>
            </w:r>
            <w:r w:rsidRPr="00AF3DEA">
              <w:rPr>
                <w:rFonts w:ascii="Tahoma" w:hAnsi="Tahoma" w:cs="Tahoma"/>
                <w:b/>
                <w:sz w:val="10"/>
                <w:szCs w:val="10"/>
                <w:lang w:eastAsia="es-BO"/>
              </w:rPr>
              <w:t xml:space="preserve"> </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4E52" w:rsidRPr="00AF3DEA" w:rsidRDefault="005E4E52" w:rsidP="005E4E52">
            <w:pPr>
              <w:jc w:val="center"/>
              <w:rPr>
                <w:rFonts w:ascii="Tahoma" w:hAnsi="Tahoma" w:cs="Tahoma"/>
                <w:b/>
                <w:bCs/>
                <w:sz w:val="10"/>
                <w:szCs w:val="10"/>
                <w:lang w:eastAsia="es-BO"/>
              </w:rPr>
            </w:pPr>
            <w:r w:rsidRPr="00AF3DEA">
              <w:rPr>
                <w:rFonts w:ascii="Tahoma" w:hAnsi="Tahoma" w:cs="Tahoma"/>
                <w:b/>
                <w:sz w:val="10"/>
                <w:szCs w:val="10"/>
                <w:lang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4E52" w:rsidRPr="00AF3DEA" w:rsidRDefault="005E4E52" w:rsidP="00A14653">
            <w:pPr>
              <w:spacing w:after="240" w:line="240" w:lineRule="auto"/>
              <w:jc w:val="center"/>
              <w:rPr>
                <w:rFonts w:ascii="Tahoma" w:hAnsi="Tahoma" w:cs="Tahoma"/>
                <w:b/>
                <w:bCs/>
                <w:sz w:val="12"/>
                <w:szCs w:val="12"/>
                <w:lang w:val="en-GB" w:eastAsia="es-BO"/>
              </w:rPr>
            </w:pPr>
            <w:proofErr w:type="spellStart"/>
            <w:r w:rsidRPr="00AF3DEA">
              <w:rPr>
                <w:rFonts w:ascii="Tahoma" w:hAnsi="Tahoma" w:cs="Tahoma"/>
                <w:b/>
                <w:bCs/>
                <w:sz w:val="12"/>
                <w:szCs w:val="12"/>
                <w:lang w:val="en-GB" w:eastAsia="es-BO"/>
              </w:rPr>
              <w:t>Cumple</w:t>
            </w:r>
            <w:proofErr w:type="spellEnd"/>
            <w:r w:rsidRPr="00AF3DEA">
              <w:rPr>
                <w:rFonts w:ascii="Tahoma" w:hAnsi="Tahoma" w:cs="Tahoma"/>
                <w:b/>
                <w:bCs/>
                <w:sz w:val="12"/>
                <w:szCs w:val="12"/>
                <w:lang w:val="en-GB" w:eastAsia="es-BO"/>
              </w:rPr>
              <w:t xml:space="preserve"> / No </w:t>
            </w:r>
            <w:proofErr w:type="spellStart"/>
            <w:r w:rsidRPr="00AF3DEA">
              <w:rPr>
                <w:rFonts w:ascii="Tahoma" w:hAnsi="Tahoma" w:cs="Tahoma"/>
                <w:b/>
                <w:bCs/>
                <w:sz w:val="12"/>
                <w:szCs w:val="12"/>
                <w:lang w:val="en-GB" w:eastAsia="es-BO"/>
              </w:rPr>
              <w:t>cumple</w:t>
            </w:r>
            <w:proofErr w:type="spellEnd"/>
          </w:p>
        </w:tc>
        <w:tc>
          <w:tcPr>
            <w:tcW w:w="212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5E4E52" w:rsidRPr="00AF3DEA" w:rsidRDefault="005E4E52" w:rsidP="00A14653">
            <w:pPr>
              <w:spacing w:after="240" w:line="240" w:lineRule="auto"/>
              <w:jc w:val="center"/>
              <w:rPr>
                <w:rFonts w:ascii="Tahoma" w:hAnsi="Tahoma" w:cs="Tahoma"/>
                <w:b/>
                <w:bCs/>
                <w:sz w:val="12"/>
                <w:szCs w:val="12"/>
                <w:lang w:eastAsia="es-BO"/>
              </w:rPr>
            </w:pPr>
            <w:r w:rsidRPr="00AF3DEA">
              <w:rPr>
                <w:rFonts w:ascii="Tahoma" w:hAnsi="Tahoma" w:cs="Tahoma"/>
                <w:b/>
                <w:bCs/>
                <w:sz w:val="12"/>
                <w:szCs w:val="12"/>
                <w:lang w:val="en-GB" w:eastAsia="es-BO"/>
              </w:rPr>
              <w:t>DOCUMENTO, PÁGINA, REFERENCIA</w:t>
            </w:r>
          </w:p>
        </w:tc>
      </w:tr>
      <w:tr w:rsidR="00AF3DEA" w:rsidRPr="00AF3DEA" w:rsidTr="00CA15F5">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rPr>
                <w:rFonts w:ascii="Tahoma" w:hAnsi="Tahoma" w:cs="Tahoma"/>
                <w:sz w:val="16"/>
                <w:szCs w:val="16"/>
                <w:lang w:eastAsia="es-BO"/>
              </w:rPr>
            </w:pPr>
            <w:r>
              <w:rPr>
                <w:rFonts w:ascii="Tahoma" w:hAnsi="Tahoma" w:cs="Tahoma"/>
                <w:sz w:val="16"/>
                <w:szCs w:val="16"/>
                <w:lang w:eastAsia="es-BO"/>
              </w:rPr>
              <w:t>3.1.</w:t>
            </w:r>
            <w:r w:rsidR="00DE4948" w:rsidRPr="00AF3DEA">
              <w:rPr>
                <w:rFonts w:ascii="Tahoma" w:hAnsi="Tahoma" w:cs="Tahoma"/>
                <w:sz w:val="16"/>
                <w:szCs w:val="16"/>
                <w:lang w:eastAsia="es-BO"/>
              </w:rPr>
              <w:t>1</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oferta debe incluir una solución integral de </w:t>
            </w:r>
            <w:proofErr w:type="spellStart"/>
            <w:r w:rsidRPr="00AF3DEA">
              <w:rPr>
                <w:rFonts w:ascii="Tahoma" w:hAnsi="Tahoma" w:cs="Tahoma"/>
                <w:sz w:val="18"/>
                <w:szCs w:val="18"/>
              </w:rPr>
              <w:t>Ringback</w:t>
            </w:r>
            <w:proofErr w:type="spellEnd"/>
            <w:r w:rsidRPr="00AF3DEA">
              <w:rPr>
                <w:rFonts w:ascii="Tahoma" w:hAnsi="Tahoma" w:cs="Tahoma"/>
                <w:sz w:val="18"/>
                <w:szCs w:val="18"/>
              </w:rPr>
              <w:t xml:space="preserve"> Tones (</w:t>
            </w:r>
            <w:proofErr w:type="spellStart"/>
            <w:r w:rsidRPr="00AF3DEA">
              <w:rPr>
                <w:rFonts w:ascii="Tahoma" w:hAnsi="Tahoma" w:cs="Tahoma"/>
                <w:sz w:val="18"/>
                <w:szCs w:val="18"/>
              </w:rPr>
              <w:t>RBT</w:t>
            </w:r>
            <w:proofErr w:type="spellEnd"/>
            <w:r w:rsidRPr="00AF3DEA">
              <w:rPr>
                <w:rFonts w:ascii="Tahoma" w:hAnsi="Tahoma" w:cs="Tahoma"/>
                <w:sz w:val="18"/>
                <w:szCs w:val="18"/>
              </w:rPr>
              <w:t xml:space="preserve">): Hardware, Software y funcionalidades. </w:t>
            </w:r>
          </w:p>
        </w:tc>
        <w:tc>
          <w:tcPr>
            <w:tcW w:w="851" w:type="dxa"/>
            <w:tcBorders>
              <w:top w:val="single" w:sz="4" w:space="0" w:color="004990"/>
              <w:left w:val="single" w:sz="4" w:space="0" w:color="004990"/>
              <w:bottom w:val="single" w:sz="4" w:space="0" w:color="004990"/>
              <w:right w:val="single" w:sz="4" w:space="0" w:color="004990"/>
            </w:tcBorders>
            <w:vAlign w:val="center"/>
          </w:tcPr>
          <w:p w:rsidR="005E4E52" w:rsidRPr="00AF3DEA" w:rsidRDefault="005E4E52" w:rsidP="00CA15F5">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r w:rsidRPr="00AF3DEA">
              <w:rPr>
                <w:rFonts w:ascii="Tahoma" w:hAnsi="Tahoma" w:cs="Tahoma"/>
                <w:sz w:val="18"/>
                <w:szCs w:val="18"/>
                <w:lang w:eastAsia="es-BO"/>
              </w:rPr>
              <w:t> </w:t>
            </w:r>
          </w:p>
        </w:tc>
      </w:tr>
      <w:tr w:rsidR="00AF3DEA" w:rsidRPr="00AF3DEA" w:rsidTr="005E4E52">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AF3DEA">
            <w:pPr>
              <w:spacing w:after="0" w:line="240" w:lineRule="auto"/>
              <w:jc w:val="both"/>
              <w:rPr>
                <w:rFonts w:ascii="Tahoma" w:hAnsi="Tahoma" w:cs="Tahoma"/>
                <w:sz w:val="16"/>
                <w:szCs w:val="16"/>
              </w:rPr>
            </w:pPr>
            <w:r>
              <w:rPr>
                <w:rFonts w:ascii="Tahoma" w:hAnsi="Tahoma" w:cs="Tahoma"/>
                <w:sz w:val="16"/>
                <w:szCs w:val="16"/>
                <w:lang w:eastAsia="es-BO"/>
              </w:rPr>
              <w:t>3.1.</w:t>
            </w:r>
            <w:r w:rsidR="00DE4948" w:rsidRPr="00AF3DEA">
              <w:rPr>
                <w:rFonts w:ascii="Tahoma" w:hAnsi="Tahoma" w:cs="Tahoma"/>
                <w:sz w:val="16"/>
                <w:szCs w:val="16"/>
              </w:rPr>
              <w:t>2</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Proveedor debe presentar un resumen ejecutivo que explique los elementos de su propuesta, destacando las principales características y funciones que diferencian su solución a la de otros proveedores y que permitan al Operador Entel SA ganar en la competencia del mercado.</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resumen debe incluir al menos lo siguiente:</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Visión general de su solución y todos los elementos incluidos en su propuesta</w:t>
            </w:r>
            <w:r w:rsidR="00757AFC">
              <w:rPr>
                <w:rFonts w:ascii="Tahoma" w:hAnsi="Tahoma" w:cs="Tahoma"/>
                <w:sz w:val="18"/>
                <w:szCs w:val="18"/>
              </w:rPr>
              <w:t>.</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Experiencias en el cumplimiento de los requerimientos por parte del Proveedor.</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 Beneficios empresariales más importantes de su </w:t>
            </w:r>
            <w:r w:rsidRPr="00AF3DEA">
              <w:rPr>
                <w:rFonts w:ascii="Tahoma" w:hAnsi="Tahoma" w:cs="Tahoma"/>
                <w:sz w:val="18"/>
                <w:szCs w:val="18"/>
              </w:rPr>
              <w:lastRenderedPageBreak/>
              <w:t>solución</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Etapas del proyecto y entregables relacionados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Compromiso de brindar soporte local, regional y de HQ</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Referencias más importantes a nivel regional y mundial</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Productos asociados a su plataforma.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r w:rsidRPr="00AF3DEA">
              <w:rPr>
                <w:rFonts w:ascii="Tahoma" w:hAnsi="Tahoma" w:cs="Tahoma"/>
                <w:sz w:val="18"/>
                <w:szCs w:val="18"/>
                <w:lang w:eastAsia="es-BO"/>
              </w:rPr>
              <w:t> </w:t>
            </w: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lastRenderedPageBreak/>
              <w:t>3.1</w:t>
            </w:r>
            <w:r w:rsidR="005E4E52" w:rsidRPr="00AF3DEA">
              <w:rPr>
                <w:rFonts w:ascii="Tahoma" w:hAnsi="Tahoma" w:cs="Tahoma"/>
                <w:sz w:val="16"/>
                <w:szCs w:val="16"/>
              </w:rPr>
              <w:t>.3</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oferente debe entregar el plan de ejecución del proyecto cuyo contenido mínimo debe incluir la siguiente documentación:</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La Estructura de Desglose de Trabajo (</w:t>
            </w:r>
            <w:proofErr w:type="spellStart"/>
            <w:r w:rsidRPr="00AF3DEA">
              <w:rPr>
                <w:rFonts w:ascii="Tahoma" w:hAnsi="Tahoma" w:cs="Tahoma"/>
                <w:sz w:val="18"/>
                <w:szCs w:val="18"/>
              </w:rPr>
              <w:t>EDT</w:t>
            </w:r>
            <w:proofErr w:type="spellEnd"/>
            <w:r w:rsidRPr="00AF3DEA">
              <w:rPr>
                <w:rFonts w:ascii="Tahoma" w:hAnsi="Tahoma" w:cs="Tahoma"/>
                <w:sz w:val="18"/>
                <w:szCs w:val="18"/>
              </w:rPr>
              <w:t xml:space="preserve">) o </w:t>
            </w:r>
            <w:proofErr w:type="spellStart"/>
            <w:r w:rsidRPr="00AF3DEA">
              <w:rPr>
                <w:rFonts w:ascii="Tahoma" w:hAnsi="Tahoma" w:cs="Tahoma"/>
                <w:sz w:val="18"/>
                <w:szCs w:val="18"/>
              </w:rPr>
              <w:t>Work</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Breakdown</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Structure</w:t>
            </w:r>
            <w:proofErr w:type="spellEnd"/>
            <w:r w:rsidRPr="00AF3DEA">
              <w:rPr>
                <w:rFonts w:ascii="Tahoma" w:hAnsi="Tahoma" w:cs="Tahoma"/>
                <w:sz w:val="18"/>
                <w:szCs w:val="18"/>
              </w:rPr>
              <w:t>.</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Definición de las actividades del proyecto que consiste en identificar las acciones específicas a ser realizadas para elaborar los entregables del proyecto.</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Diagrama de red del cronograma del proyecto donde se muestre la secuencia de las actividades del proyecto y sus relaciones.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Estructura de desglose de recursos.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Estimación de la duración de las actividades.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Cronograma del proyecto.</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Plan de gestión de comunicaciones y escalamiento.</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Plan de gestión de riesgos y planes de mitigación.</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t>3.1</w:t>
            </w:r>
            <w:r w:rsidR="005E4E52" w:rsidRPr="00AF3DEA">
              <w:rPr>
                <w:rFonts w:ascii="Tahoma" w:hAnsi="Tahoma" w:cs="Tahoma"/>
                <w:sz w:val="16"/>
                <w:szCs w:val="16"/>
              </w:rPr>
              <w:t>.4</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proveedor debe presentar la descripción de los elementos de su solución a nivel técnico. Incluir:</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Descripción/diagramas mostrando las partes componentes de la solución y su integración</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Si su solución incluye participación de terceros (</w:t>
            </w:r>
            <w:proofErr w:type="spellStart"/>
            <w:r w:rsidRPr="00AF3DEA">
              <w:rPr>
                <w:rFonts w:ascii="Tahoma" w:hAnsi="Tahoma" w:cs="Tahoma"/>
                <w:sz w:val="18"/>
                <w:szCs w:val="18"/>
              </w:rPr>
              <w:t>Partners</w:t>
            </w:r>
            <w:proofErr w:type="spellEnd"/>
            <w:r w:rsidRPr="00AF3DEA">
              <w:rPr>
                <w:rFonts w:ascii="Tahoma" w:hAnsi="Tahoma" w:cs="Tahoma"/>
                <w:sz w:val="18"/>
                <w:szCs w:val="18"/>
              </w:rPr>
              <w:t>) especificar los proveedores y sus responsabilidades.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Descripción y explicación de su arquitectura propuesta, incluyendo:</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     Arquitectura de Hardware</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     Arquitectura lógica modular</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     Arquitectura de interconexiones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     Arquitectura de administración</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     Arquitectura de aprovisionamiento</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r w:rsidRPr="00AF3DEA">
              <w:rPr>
                <w:rFonts w:ascii="Tahoma" w:hAnsi="Tahoma" w:cs="Tahoma"/>
                <w:sz w:val="18"/>
                <w:szCs w:val="18"/>
                <w:lang w:eastAsia="es-BO"/>
              </w:rPr>
              <w:t> </w:t>
            </w: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t>3.1</w:t>
            </w:r>
            <w:r w:rsidR="005E4E52" w:rsidRPr="00AF3DEA">
              <w:rPr>
                <w:rFonts w:ascii="Tahoma" w:hAnsi="Tahoma" w:cs="Tahoma"/>
                <w:sz w:val="16"/>
                <w:szCs w:val="16"/>
              </w:rPr>
              <w:t>.5</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proveedor debe describir y explicar el Road-</w:t>
            </w:r>
            <w:proofErr w:type="spellStart"/>
            <w:r w:rsidRPr="00AF3DEA">
              <w:rPr>
                <w:rFonts w:ascii="Tahoma" w:hAnsi="Tahoma" w:cs="Tahoma"/>
                <w:sz w:val="18"/>
                <w:szCs w:val="18"/>
              </w:rPr>
              <w:t>Map</w:t>
            </w:r>
            <w:proofErr w:type="spellEnd"/>
            <w:r w:rsidRPr="00AF3DEA">
              <w:rPr>
                <w:rFonts w:ascii="Tahoma" w:hAnsi="Tahoma" w:cs="Tahoma"/>
                <w:sz w:val="18"/>
                <w:szCs w:val="18"/>
              </w:rPr>
              <w:t xml:space="preserve"> de su solución para los próximos 5 años incluyendo componentes de terceros.</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7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t>3.1</w:t>
            </w:r>
            <w:r w:rsidR="005E4E52" w:rsidRPr="00AF3DEA">
              <w:rPr>
                <w:rFonts w:ascii="Tahoma" w:hAnsi="Tahoma" w:cs="Tahoma"/>
                <w:sz w:val="16"/>
                <w:szCs w:val="16"/>
              </w:rPr>
              <w:t>.6</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solución debe ser una plataforma </w:t>
            </w:r>
            <w:proofErr w:type="spellStart"/>
            <w:r w:rsidRPr="00AF3DEA">
              <w:rPr>
                <w:rFonts w:ascii="Tahoma" w:hAnsi="Tahoma" w:cs="Tahoma"/>
                <w:sz w:val="18"/>
                <w:szCs w:val="18"/>
              </w:rPr>
              <w:t>Carrier</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Class</w:t>
            </w:r>
            <w:proofErr w:type="spellEnd"/>
            <w:r w:rsidRPr="00AF3DEA">
              <w:rPr>
                <w:rFonts w:ascii="Tahoma" w:hAnsi="Tahoma" w:cs="Tahoma"/>
                <w:sz w:val="18"/>
                <w:szCs w:val="18"/>
              </w:rPr>
              <w:t xml:space="preserve"> de alto desempeño, escalable, de gran capacidad y bajo consumo de energía.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t>3.1</w:t>
            </w:r>
            <w:r w:rsidR="005E4E52" w:rsidRPr="00AF3DEA">
              <w:rPr>
                <w:rFonts w:ascii="Tahoma" w:hAnsi="Tahoma" w:cs="Tahoma"/>
                <w:sz w:val="16"/>
                <w:szCs w:val="16"/>
              </w:rPr>
              <w:t>.7</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Tolerancia y control de sobrecarga del sistema para manejar el 20% de carga adicional considerando el hardware, software y/o licencias que estén incluidas en su oferta. En lo referente a la carga de procesamiento el umbral máximo de carga normal aceptable es de 70%.</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t>3.1</w:t>
            </w:r>
            <w:r w:rsidR="005E4E52" w:rsidRPr="00AF3DEA">
              <w:rPr>
                <w:rFonts w:ascii="Tahoma" w:hAnsi="Tahoma" w:cs="Tahoma"/>
                <w:sz w:val="16"/>
                <w:szCs w:val="16"/>
              </w:rPr>
              <w:t>.</w:t>
            </w:r>
            <w:r w:rsidR="00080494" w:rsidRPr="00AF3DEA">
              <w:rPr>
                <w:rFonts w:ascii="Tahoma" w:hAnsi="Tahoma" w:cs="Tahoma"/>
                <w:sz w:val="16"/>
                <w:szCs w:val="16"/>
              </w:rPr>
              <w:t>8</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proveedor debe instalar la última versión de software y hardware, liberada en el mercado comercial, en todos y cada uno de los elementos del sistema.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6"/>
                <w:szCs w:val="16"/>
              </w:rPr>
            </w:pPr>
            <w:r>
              <w:rPr>
                <w:rFonts w:ascii="Tahoma" w:hAnsi="Tahoma" w:cs="Tahoma"/>
                <w:sz w:val="16"/>
                <w:szCs w:val="16"/>
                <w:lang w:eastAsia="es-BO"/>
              </w:rPr>
              <w:t>3.1</w:t>
            </w:r>
            <w:r w:rsidR="005E4E52" w:rsidRPr="00AF3DEA">
              <w:rPr>
                <w:rFonts w:ascii="Tahoma" w:hAnsi="Tahoma" w:cs="Tahoma"/>
                <w:sz w:val="16"/>
                <w:szCs w:val="16"/>
              </w:rPr>
              <w:t>.</w:t>
            </w:r>
            <w:r w:rsidR="00080494" w:rsidRPr="00AF3DEA">
              <w:rPr>
                <w:rFonts w:ascii="Tahoma" w:hAnsi="Tahoma" w:cs="Tahoma"/>
                <w:sz w:val="16"/>
                <w:szCs w:val="16"/>
              </w:rPr>
              <w:t>9</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solución RBT deberá interconectarse a todos los elementos de la red en servicio de ENTEL S.A. que sean necesarios para su correcta implementación. Todos los servicios y productos actualmente ofrecidos </w:t>
            </w:r>
            <w:r w:rsidRPr="00AF3DEA">
              <w:rPr>
                <w:rFonts w:ascii="Tahoma" w:hAnsi="Tahoma" w:cs="Tahoma"/>
                <w:sz w:val="18"/>
                <w:szCs w:val="18"/>
              </w:rPr>
              <w:lastRenderedPageBreak/>
              <w:t>comercialmente deben ser soportados y migrados transparentemente al esquema RBT.</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080494">
            <w:pPr>
              <w:spacing w:after="0" w:line="240" w:lineRule="auto"/>
              <w:jc w:val="both"/>
              <w:rPr>
                <w:rFonts w:ascii="Tahoma" w:hAnsi="Tahoma" w:cs="Tahoma"/>
                <w:sz w:val="14"/>
                <w:szCs w:val="14"/>
              </w:rPr>
            </w:pPr>
            <w:r w:rsidRPr="00AF3DEA">
              <w:rPr>
                <w:rFonts w:ascii="Tahoma" w:hAnsi="Tahoma" w:cs="Tahoma"/>
                <w:sz w:val="14"/>
                <w:szCs w:val="14"/>
                <w:lang w:eastAsia="es-BO"/>
              </w:rPr>
              <w:lastRenderedPageBreak/>
              <w:t>3.1</w:t>
            </w:r>
            <w:r w:rsidR="005E4E52" w:rsidRPr="00AF3DEA">
              <w:rPr>
                <w:rFonts w:ascii="Tahoma" w:hAnsi="Tahoma" w:cs="Tahoma"/>
                <w:sz w:val="14"/>
                <w:szCs w:val="14"/>
              </w:rPr>
              <w:t>.1</w:t>
            </w:r>
            <w:r w:rsidR="00080494" w:rsidRPr="00AF3DEA">
              <w:rPr>
                <w:rFonts w:ascii="Tahoma" w:hAnsi="Tahoma" w:cs="Tahoma"/>
                <w:sz w:val="14"/>
                <w:szCs w:val="14"/>
              </w:rPr>
              <w:t>0</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oferente deberá considerar en su oferta todos los elementos/equipos necesarios para conectarse a los distintos nodos de la Red; ENTEL S.A. sólo proveerá la conexión/transporte punto a punto.</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11</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oferente deberá proporcionar la lista de funcionalidades básicas y opcionales incluidos en su oferta de todos y cada uno de los elementos del sistema y deberá garantizar la activación, carga de datos, funcionamiento y prueba de todas las funcionalidades ofertadas. En caso de requerirse software y/o hardware adicional para el funcionamiento de las funcionalidades ofertadas, estos deberán ser provistos por el oferente sin que represente costo para ENTEL SA.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080494">
        <w:trPr>
          <w:trHeight w:val="52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12</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solución debe contar con un sistema de gestión que facilite las tareas de Operación y Mantenimiento. </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p w:rsidR="005E4E52" w:rsidRPr="00AF3DEA" w:rsidRDefault="005E4E52" w:rsidP="00391EAC">
            <w:pPr>
              <w:spacing w:after="0" w:line="240" w:lineRule="auto"/>
              <w:jc w:val="center"/>
              <w:rPr>
                <w:rFonts w:ascii="Tahoma" w:hAnsi="Tahoma" w:cs="Tahoma"/>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13</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Todos y cada uno de los elementos del sistema deberán generar Alarmas para cortes de servicio total o parcial.</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14</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Todos los nodos y equipos considerados en el proyecto deberán contar con un sistema de generación de datos estadísticos interno para análisis de tráfico de datos y calidad de servicio.</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15</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El oferente deberá proporcionar los pasos de ampliación de todos y cada uno de sus elementos, explicados en tablas, especificando detalladamente las posibles configuraciones de </w:t>
            </w:r>
            <w:proofErr w:type="spellStart"/>
            <w:r w:rsidRPr="00AF3DEA">
              <w:rPr>
                <w:rFonts w:ascii="Tahoma" w:hAnsi="Tahoma" w:cs="Tahoma"/>
                <w:sz w:val="18"/>
                <w:szCs w:val="18"/>
              </w:rPr>
              <w:t>upgrade</w:t>
            </w:r>
            <w:proofErr w:type="spellEnd"/>
            <w:r w:rsidRPr="00AF3DEA">
              <w:rPr>
                <w:rFonts w:ascii="Tahoma" w:hAnsi="Tahoma" w:cs="Tahoma"/>
                <w:sz w:val="18"/>
                <w:szCs w:val="18"/>
              </w:rPr>
              <w:t>/</w:t>
            </w:r>
            <w:proofErr w:type="spellStart"/>
            <w:r w:rsidRPr="00AF3DEA">
              <w:rPr>
                <w:rFonts w:ascii="Tahoma" w:hAnsi="Tahoma" w:cs="Tahoma"/>
                <w:sz w:val="18"/>
                <w:szCs w:val="18"/>
              </w:rPr>
              <w:t>upsize</w:t>
            </w:r>
            <w:proofErr w:type="spellEnd"/>
            <w:r w:rsidRPr="00AF3DEA">
              <w:rPr>
                <w:rFonts w:ascii="Tahoma" w:hAnsi="Tahoma" w:cs="Tahoma"/>
                <w:sz w:val="18"/>
                <w:szCs w:val="18"/>
              </w:rPr>
              <w:t xml:space="preserve"> en software y hardware.</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16</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oferente adjudicado deberá realizar conjuntamente con personal de ENTEL S.A. todas las pruebas de verificación del correcto funcionamiento de los equipos a ser provistos, además deberá contar con sus propias herramientas y equipos de medición necesarios.</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17</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80494" w:rsidRPr="00AF3DEA" w:rsidRDefault="00080494" w:rsidP="00391EAC">
            <w:pPr>
              <w:spacing w:after="0" w:line="240" w:lineRule="auto"/>
              <w:jc w:val="both"/>
              <w:rPr>
                <w:rFonts w:ascii="Tahoma" w:hAnsi="Tahoma" w:cs="Tahoma"/>
                <w:b/>
                <w:sz w:val="18"/>
                <w:szCs w:val="18"/>
              </w:rPr>
            </w:pPr>
            <w:r w:rsidRPr="00AF3DEA">
              <w:rPr>
                <w:rFonts w:ascii="Tahoma" w:hAnsi="Tahoma" w:cs="Tahoma"/>
                <w:b/>
                <w:sz w:val="18"/>
                <w:szCs w:val="18"/>
              </w:rPr>
              <w:t>MATERIAL DE INSTALACIÓN:</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Todo el material necesario para la instalación, implementación e interconexión del equipamiento ofertado a la Red de ENTEL S.A. deberá ser provisto en su integridad por el proveedor adjudicado. Así también el oferente deberá considerar todo el material y los servicios de instalación necesarios para interconectarse hasta los distribuidores de interconexión (ODF, DDF e IDF). Para asegurar este objetivo se realizarán </w:t>
            </w:r>
            <w:proofErr w:type="spellStart"/>
            <w:r w:rsidRPr="00AF3DEA">
              <w:rPr>
                <w:rFonts w:ascii="Tahoma" w:hAnsi="Tahoma" w:cs="Tahoma"/>
                <w:sz w:val="18"/>
                <w:szCs w:val="18"/>
              </w:rPr>
              <w:t>surveys</w:t>
            </w:r>
            <w:proofErr w:type="spellEnd"/>
            <w:r w:rsidRPr="00AF3DEA">
              <w:rPr>
                <w:rFonts w:ascii="Tahoma" w:hAnsi="Tahoma" w:cs="Tahoma"/>
                <w:sz w:val="18"/>
                <w:szCs w:val="18"/>
              </w:rPr>
              <w:t xml:space="preserve"> conjuntamente con personal de ENTEL SA.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18</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oferta deberá incluir distribuidores principales estándar (19 pulgadas) como DDF/ODF/IDF y todos sus accesorios (cables, fibras ópticas, conectores, cruzadas y otros) considerando un 20% adicional para futuras ampliaciones. Además, debe incluir todos los elementos necesarios para la canalización de los cables del sistema incluyendo los ductos y sus accesorios de instalación, de acuerdo a las normas y estándares vigentes de ENTEL </w:t>
            </w:r>
            <w:r w:rsidRPr="00AF3DEA">
              <w:rPr>
                <w:rFonts w:ascii="Tahoma" w:hAnsi="Tahoma" w:cs="Tahoma"/>
                <w:sz w:val="18"/>
                <w:szCs w:val="18"/>
              </w:rPr>
              <w:lastRenderedPageBreak/>
              <w:t>S.A.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lastRenderedPageBreak/>
              <w:t>3.1</w:t>
            </w:r>
            <w:r w:rsidR="005E4E52" w:rsidRPr="00AF3DEA">
              <w:rPr>
                <w:rFonts w:ascii="Tahoma" w:hAnsi="Tahoma" w:cs="Tahoma"/>
                <w:sz w:val="14"/>
                <w:szCs w:val="14"/>
              </w:rPr>
              <w:t>.</w:t>
            </w:r>
            <w:r w:rsidR="00080494" w:rsidRPr="00AF3DEA">
              <w:rPr>
                <w:rFonts w:ascii="Tahoma" w:hAnsi="Tahoma" w:cs="Tahoma"/>
                <w:sz w:val="14"/>
                <w:szCs w:val="14"/>
              </w:rPr>
              <w:t>19</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La oferta debe incluir todo el material de instalación para energizar la plataforma.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E4E52" w:rsidRPr="00AF3DEA">
              <w:rPr>
                <w:rFonts w:ascii="Tahoma" w:hAnsi="Tahoma" w:cs="Tahoma"/>
                <w:sz w:val="14"/>
                <w:szCs w:val="14"/>
              </w:rPr>
              <w:t>.</w:t>
            </w:r>
            <w:r w:rsidR="00080494" w:rsidRPr="00AF3DEA">
              <w:rPr>
                <w:rFonts w:ascii="Tahoma" w:hAnsi="Tahoma" w:cs="Tahoma"/>
                <w:sz w:val="14"/>
                <w:szCs w:val="14"/>
              </w:rPr>
              <w:t>20</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En caso de que la interconexión del sistema a ser provisto, requiera para su óptimo funcionamiento de elementos adicionales tales como escalerillas, </w:t>
            </w:r>
            <w:proofErr w:type="spellStart"/>
            <w:r w:rsidRPr="00AF3DEA">
              <w:rPr>
                <w:rFonts w:ascii="Tahoma" w:hAnsi="Tahoma" w:cs="Tahoma"/>
                <w:sz w:val="18"/>
                <w:szCs w:val="18"/>
              </w:rPr>
              <w:t>patcheras</w:t>
            </w:r>
            <w:proofErr w:type="spellEnd"/>
            <w:r w:rsidRPr="00AF3DEA">
              <w:rPr>
                <w:rFonts w:ascii="Tahoma" w:hAnsi="Tahoma" w:cs="Tahoma"/>
                <w:sz w:val="18"/>
                <w:szCs w:val="18"/>
              </w:rPr>
              <w:t xml:space="preserve"> u otros, estos deben ser provistos por el oferente.</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B7030" w:rsidRPr="00AF3DEA">
              <w:rPr>
                <w:rFonts w:ascii="Tahoma" w:hAnsi="Tahoma" w:cs="Tahoma"/>
                <w:sz w:val="14"/>
                <w:szCs w:val="14"/>
              </w:rPr>
              <w:t>.21</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B7030" w:rsidRPr="00AF3DEA" w:rsidRDefault="005B7030" w:rsidP="00391EAC">
            <w:pPr>
              <w:spacing w:after="0" w:line="240" w:lineRule="auto"/>
              <w:jc w:val="both"/>
              <w:rPr>
                <w:rFonts w:ascii="Tahoma" w:hAnsi="Tahoma" w:cs="Tahoma"/>
                <w:b/>
                <w:sz w:val="18"/>
                <w:szCs w:val="18"/>
              </w:rPr>
            </w:pPr>
            <w:r w:rsidRPr="00AF3DEA">
              <w:rPr>
                <w:rFonts w:ascii="Tahoma" w:hAnsi="Tahoma" w:cs="Tahoma"/>
                <w:b/>
                <w:sz w:val="18"/>
                <w:szCs w:val="18"/>
              </w:rPr>
              <w:t>HARDWARE Y SOFTWARE:</w:t>
            </w:r>
          </w:p>
          <w:p w:rsidR="005E4E52" w:rsidRPr="00AF3DEA" w:rsidRDefault="005E4E52" w:rsidP="00FC06EE">
            <w:pPr>
              <w:spacing w:after="0" w:line="240" w:lineRule="auto"/>
              <w:jc w:val="both"/>
              <w:rPr>
                <w:rFonts w:ascii="Tahoma" w:hAnsi="Tahoma" w:cs="Tahoma"/>
                <w:sz w:val="18"/>
                <w:szCs w:val="18"/>
              </w:rPr>
            </w:pPr>
            <w:r w:rsidRPr="00AF3DEA">
              <w:rPr>
                <w:rFonts w:ascii="Tahoma" w:hAnsi="Tahoma" w:cs="Tahoma"/>
                <w:sz w:val="18"/>
                <w:szCs w:val="18"/>
              </w:rPr>
              <w:t xml:space="preserve">El oferente deberá incluir cualquier otra funcionalidad, software </w:t>
            </w:r>
            <w:proofErr w:type="spellStart"/>
            <w:r w:rsidRPr="00AF3DEA">
              <w:rPr>
                <w:rFonts w:ascii="Tahoma" w:hAnsi="Tahoma" w:cs="Tahoma"/>
                <w:sz w:val="18"/>
                <w:szCs w:val="18"/>
              </w:rPr>
              <w:t>features</w:t>
            </w:r>
            <w:proofErr w:type="spellEnd"/>
            <w:r w:rsidRPr="00AF3DEA">
              <w:rPr>
                <w:rFonts w:ascii="Tahoma" w:hAnsi="Tahoma" w:cs="Tahoma"/>
                <w:sz w:val="18"/>
                <w:szCs w:val="18"/>
              </w:rPr>
              <w:t xml:space="preserve"> y/o hardware que requiera la solución ofertada para el cumplimiento de los requerimientos especificados en el presente </w:t>
            </w:r>
            <w:proofErr w:type="spellStart"/>
            <w:r w:rsidR="00FC06EE">
              <w:rPr>
                <w:rFonts w:ascii="Tahoma" w:hAnsi="Tahoma" w:cs="Tahoma"/>
                <w:sz w:val="18"/>
                <w:szCs w:val="18"/>
              </w:rPr>
              <w:t>TBC</w:t>
            </w:r>
            <w:proofErr w:type="spellEnd"/>
            <w:r w:rsidRPr="00AF3DEA">
              <w:rPr>
                <w:rFonts w:ascii="Tahoma" w:hAnsi="Tahoma" w:cs="Tahoma"/>
                <w:sz w:val="18"/>
                <w:szCs w:val="18"/>
              </w:rPr>
              <w:t>.</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58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B7030" w:rsidRPr="00AF3DEA">
              <w:rPr>
                <w:rFonts w:ascii="Tahoma" w:hAnsi="Tahoma" w:cs="Tahoma"/>
                <w:sz w:val="14"/>
                <w:szCs w:val="14"/>
              </w:rPr>
              <w:t>.22</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oferente debe detallar en su propuesta las capacidades ofertadas y máximas a nivel de Hardware y Software de los elementos de su solución.</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B7030" w:rsidRPr="00AF3DEA">
              <w:rPr>
                <w:rFonts w:ascii="Tahoma" w:hAnsi="Tahoma" w:cs="Tahoma"/>
                <w:sz w:val="14"/>
                <w:szCs w:val="14"/>
              </w:rPr>
              <w:t>.23</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Se requiere de una solución AUTOSUFICIENTE; en este sentido, si la puesta en servicio comercial, requiriese de elementos no contemplados en la oferta, su suministro será responsabilidad del oferente sin costo alguno para ENTEL SA.</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B7030" w:rsidRPr="00AF3DEA">
              <w:rPr>
                <w:rFonts w:ascii="Tahoma" w:hAnsi="Tahoma" w:cs="Tahoma"/>
                <w:sz w:val="14"/>
                <w:szCs w:val="14"/>
              </w:rPr>
              <w:t>.24</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B7030" w:rsidRPr="00AF3DEA" w:rsidRDefault="005B7030" w:rsidP="00391EAC">
            <w:pPr>
              <w:spacing w:after="0" w:line="240" w:lineRule="auto"/>
              <w:jc w:val="both"/>
              <w:rPr>
                <w:rFonts w:ascii="Tahoma" w:hAnsi="Tahoma" w:cs="Tahoma"/>
                <w:b/>
                <w:sz w:val="18"/>
                <w:szCs w:val="18"/>
              </w:rPr>
            </w:pPr>
            <w:r w:rsidRPr="00AF3DEA">
              <w:rPr>
                <w:rFonts w:ascii="Tahoma" w:hAnsi="Tahoma" w:cs="Tahoma"/>
                <w:b/>
                <w:sz w:val="18"/>
                <w:szCs w:val="18"/>
              </w:rPr>
              <w:t>HOMOLOGACIONES Y CERTIFICACIONES: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Según la Resolución Administrativa Regulatoria </w:t>
            </w:r>
            <w:r w:rsidRPr="002D4B7A">
              <w:rPr>
                <w:rFonts w:ascii="Tahoma" w:hAnsi="Tahoma" w:cs="Tahoma"/>
                <w:b/>
                <w:sz w:val="18"/>
                <w:szCs w:val="18"/>
              </w:rPr>
              <w:t>ATT</w:t>
            </w:r>
            <w:r w:rsidRPr="00AF3DEA">
              <w:rPr>
                <w:rFonts w:ascii="Tahoma" w:hAnsi="Tahoma" w:cs="Tahoma"/>
                <w:sz w:val="18"/>
                <w:szCs w:val="18"/>
              </w:rPr>
              <w:t xml:space="preserve">-DJ-RA TL LP 1058/2014 de la </w:t>
            </w:r>
            <w:r w:rsidRPr="002D4B7A">
              <w:rPr>
                <w:rFonts w:ascii="Tahoma" w:hAnsi="Tahoma" w:cs="Tahoma"/>
                <w:b/>
                <w:sz w:val="18"/>
                <w:szCs w:val="18"/>
              </w:rPr>
              <w:t>Autoridad de Regulación y Fiscalización de Telecomunicaciones y Transporte</w:t>
            </w:r>
            <w:r w:rsidR="005B7030" w:rsidRPr="002D4B7A">
              <w:rPr>
                <w:rFonts w:ascii="Tahoma" w:hAnsi="Tahoma" w:cs="Tahoma"/>
                <w:b/>
                <w:sz w:val="18"/>
                <w:szCs w:val="18"/>
              </w:rPr>
              <w:t xml:space="preserve"> de Bolivia</w:t>
            </w:r>
            <w:r w:rsidRPr="00AF3DEA">
              <w:rPr>
                <w:rFonts w:ascii="Tahoma" w:hAnsi="Tahoma" w:cs="Tahoma"/>
                <w:sz w:val="18"/>
                <w:szCs w:val="18"/>
              </w:rPr>
              <w:t>, el proveedor deberá presentar la Certificación de Registro de Fabricantes, Distribuidores, o Comercializadores emitido por la ATT.</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r w:rsidR="00AF3DEA" w:rsidRPr="00AF3DEA" w:rsidTr="005E4E5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AF3DEA" w:rsidP="00391EAC">
            <w:pPr>
              <w:spacing w:after="0" w:line="240" w:lineRule="auto"/>
              <w:jc w:val="both"/>
              <w:rPr>
                <w:rFonts w:ascii="Tahoma" w:hAnsi="Tahoma" w:cs="Tahoma"/>
                <w:sz w:val="14"/>
                <w:szCs w:val="14"/>
              </w:rPr>
            </w:pPr>
            <w:r w:rsidRPr="00AF3DEA">
              <w:rPr>
                <w:rFonts w:ascii="Tahoma" w:hAnsi="Tahoma" w:cs="Tahoma"/>
                <w:sz w:val="14"/>
                <w:szCs w:val="14"/>
                <w:lang w:eastAsia="es-BO"/>
              </w:rPr>
              <w:t>3.1</w:t>
            </w:r>
            <w:r w:rsidR="005B7030" w:rsidRPr="00AF3DEA">
              <w:rPr>
                <w:rFonts w:ascii="Tahoma" w:hAnsi="Tahoma" w:cs="Tahoma"/>
                <w:sz w:val="14"/>
                <w:szCs w:val="14"/>
              </w:rPr>
              <w:t>.25</w:t>
            </w:r>
          </w:p>
        </w:tc>
        <w:tc>
          <w:tcPr>
            <w:tcW w:w="467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Según la Resolución Administrativa Regulatoria </w:t>
            </w:r>
            <w:r w:rsidRPr="002D4B7A">
              <w:rPr>
                <w:rFonts w:ascii="Tahoma" w:hAnsi="Tahoma" w:cs="Tahoma"/>
                <w:b/>
                <w:sz w:val="18"/>
                <w:szCs w:val="18"/>
              </w:rPr>
              <w:t>ATT</w:t>
            </w:r>
            <w:r w:rsidRPr="00AF3DEA">
              <w:rPr>
                <w:rFonts w:ascii="Tahoma" w:hAnsi="Tahoma" w:cs="Tahoma"/>
                <w:sz w:val="18"/>
                <w:szCs w:val="18"/>
              </w:rPr>
              <w:t xml:space="preserve">-DJ-RA TL LP 1058/2014 de la </w:t>
            </w:r>
            <w:r w:rsidRPr="002D4B7A">
              <w:rPr>
                <w:rFonts w:ascii="Tahoma" w:hAnsi="Tahoma" w:cs="Tahoma"/>
                <w:b/>
                <w:sz w:val="18"/>
                <w:szCs w:val="18"/>
              </w:rPr>
              <w:t>Autoridad de Regulación y Fiscalización de Telecomunicaciones y Transporte</w:t>
            </w:r>
            <w:r w:rsidR="005B7030" w:rsidRPr="002D4B7A">
              <w:rPr>
                <w:rFonts w:ascii="Tahoma" w:hAnsi="Tahoma" w:cs="Tahoma"/>
                <w:b/>
                <w:sz w:val="18"/>
                <w:szCs w:val="18"/>
              </w:rPr>
              <w:t xml:space="preserve"> de Bolivia</w:t>
            </w:r>
            <w:r w:rsidRPr="00AF3DEA">
              <w:rPr>
                <w:rFonts w:ascii="Tahoma" w:hAnsi="Tahoma" w:cs="Tahoma"/>
                <w:sz w:val="18"/>
                <w:szCs w:val="18"/>
              </w:rPr>
              <w:t xml:space="preserve">, el proveedor deberá presentar el Certificado de Homologación específico de los bienes objeto de compra emitido por la </w:t>
            </w:r>
            <w:r w:rsidRPr="002D4B7A">
              <w:rPr>
                <w:rFonts w:ascii="Tahoma" w:hAnsi="Tahoma" w:cs="Tahoma"/>
                <w:b/>
                <w:sz w:val="18"/>
                <w:szCs w:val="18"/>
              </w:rPr>
              <w:t>ATT</w:t>
            </w:r>
            <w:r w:rsidRPr="00AF3DEA">
              <w:rPr>
                <w:rFonts w:ascii="Tahoma" w:hAnsi="Tahoma" w:cs="Tahoma"/>
                <w:sz w:val="18"/>
                <w:szCs w:val="18"/>
              </w:rPr>
              <w:t xml:space="preserve">. </w:t>
            </w:r>
          </w:p>
        </w:tc>
        <w:tc>
          <w:tcPr>
            <w:tcW w:w="851" w:type="dxa"/>
            <w:tcBorders>
              <w:top w:val="single" w:sz="4" w:space="0" w:color="004990"/>
              <w:left w:val="single" w:sz="4" w:space="0" w:color="004990"/>
              <w:bottom w:val="single" w:sz="4" w:space="0" w:color="004990"/>
              <w:right w:val="single" w:sz="4" w:space="0" w:color="004990"/>
            </w:tcBorders>
          </w:tcPr>
          <w:p w:rsidR="005E4E52" w:rsidRPr="00AF3DEA" w:rsidRDefault="005E4E52" w:rsidP="00391EAC">
            <w:pPr>
              <w:spacing w:after="0" w:line="240" w:lineRule="auto"/>
              <w:jc w:val="center"/>
              <w:rPr>
                <w:rFonts w:ascii="Tahoma" w:hAnsi="Tahoma" w:cs="Tahoma"/>
                <w:b/>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tcPr>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p>
          <w:p w:rsidR="005E4E52" w:rsidRPr="00AF3DEA" w:rsidRDefault="005E4E52" w:rsidP="00391EAC">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E52" w:rsidRPr="00AF3DEA" w:rsidRDefault="005E4E52" w:rsidP="00391EAC">
            <w:pPr>
              <w:spacing w:after="0" w:line="240" w:lineRule="auto"/>
              <w:jc w:val="center"/>
              <w:rPr>
                <w:rFonts w:ascii="Tahoma" w:hAnsi="Tahoma" w:cs="Tahoma"/>
                <w:sz w:val="18"/>
                <w:szCs w:val="18"/>
                <w:lang w:eastAsia="es-BO"/>
              </w:rPr>
            </w:pPr>
          </w:p>
        </w:tc>
      </w:tr>
    </w:tbl>
    <w:p w:rsidR="00EF5444" w:rsidRPr="00AF3DEA" w:rsidRDefault="00EF5444" w:rsidP="00391EAC">
      <w:pPr>
        <w:spacing w:after="0" w:line="240" w:lineRule="auto"/>
        <w:rPr>
          <w:rFonts w:ascii="Tahoma" w:hAnsi="Tahoma" w:cs="Tahoma"/>
          <w:sz w:val="18"/>
          <w:szCs w:val="18"/>
        </w:rPr>
      </w:pPr>
    </w:p>
    <w:p w:rsidR="00892CC4" w:rsidRPr="00AF3DEA" w:rsidRDefault="00892CC4" w:rsidP="00391EAC">
      <w:pPr>
        <w:spacing w:after="0" w:line="240" w:lineRule="auto"/>
        <w:rPr>
          <w:rFonts w:ascii="Tahoma" w:hAnsi="Tahoma" w:cs="Tahoma"/>
          <w:sz w:val="18"/>
          <w:szCs w:val="18"/>
        </w:rPr>
      </w:pPr>
    </w:p>
    <w:p w:rsidR="00DE4948" w:rsidRPr="00AF3DEA" w:rsidRDefault="00126415" w:rsidP="005B7030">
      <w:pPr>
        <w:pStyle w:val="TITULOS"/>
        <w:numPr>
          <w:ilvl w:val="1"/>
          <w:numId w:val="21"/>
        </w:numPr>
        <w:spacing w:after="0" w:line="240" w:lineRule="auto"/>
        <w:rPr>
          <w:rFonts w:ascii="Tahoma" w:hAnsi="Tahoma" w:cs="Tahoma"/>
          <w:sz w:val="22"/>
          <w:szCs w:val="22"/>
        </w:rPr>
      </w:pPr>
      <w:r>
        <w:rPr>
          <w:rFonts w:ascii="Tahoma" w:hAnsi="Tahoma" w:cs="Tahoma"/>
          <w:sz w:val="22"/>
          <w:szCs w:val="22"/>
        </w:rPr>
        <w:t>REQUERIMIENTOS</w:t>
      </w:r>
      <w:r w:rsidR="0064402C" w:rsidRPr="00AF3DEA">
        <w:rPr>
          <w:rFonts w:ascii="Tahoma" w:hAnsi="Tahoma" w:cs="Tahoma"/>
          <w:sz w:val="22"/>
          <w:szCs w:val="22"/>
        </w:rPr>
        <w:t xml:space="preserve"> </w:t>
      </w:r>
      <w:r w:rsidR="007C63ED" w:rsidRPr="00AF3DEA">
        <w:rPr>
          <w:rFonts w:ascii="Tahoma" w:hAnsi="Tahoma" w:cs="Tahoma"/>
          <w:sz w:val="22"/>
          <w:szCs w:val="22"/>
        </w:rPr>
        <w:t>TÉCNIC</w:t>
      </w:r>
      <w:r>
        <w:rPr>
          <w:rFonts w:ascii="Tahoma" w:hAnsi="Tahoma" w:cs="Tahoma"/>
          <w:sz w:val="22"/>
          <w:szCs w:val="22"/>
        </w:rPr>
        <w:t>O</w:t>
      </w:r>
      <w:r w:rsidR="007C63ED" w:rsidRPr="00AF3DEA">
        <w:rPr>
          <w:rFonts w:ascii="Tahoma" w:hAnsi="Tahoma" w:cs="Tahoma"/>
          <w:sz w:val="22"/>
          <w:szCs w:val="22"/>
        </w:rPr>
        <w:t xml:space="preserve">S </w:t>
      </w:r>
      <w:r w:rsidR="00D11BDB" w:rsidRPr="00AF3DEA">
        <w:rPr>
          <w:rFonts w:ascii="Tahoma" w:hAnsi="Tahoma" w:cs="Tahoma"/>
          <w:sz w:val="22"/>
          <w:szCs w:val="22"/>
        </w:rPr>
        <w:t>ESPECÍ</w:t>
      </w:r>
      <w:r w:rsidR="0064402C" w:rsidRPr="00AF3DEA">
        <w:rPr>
          <w:rFonts w:ascii="Tahoma" w:hAnsi="Tahoma" w:cs="Tahoma"/>
          <w:sz w:val="22"/>
          <w:szCs w:val="22"/>
        </w:rPr>
        <w:t>FIC</w:t>
      </w:r>
      <w:r>
        <w:rPr>
          <w:rFonts w:ascii="Tahoma" w:hAnsi="Tahoma" w:cs="Tahoma"/>
          <w:sz w:val="22"/>
          <w:szCs w:val="22"/>
        </w:rPr>
        <w:t>O</w:t>
      </w:r>
      <w:r w:rsidR="0064402C" w:rsidRPr="00AF3DEA">
        <w:rPr>
          <w:rFonts w:ascii="Tahoma" w:hAnsi="Tahoma" w:cs="Tahoma"/>
          <w:sz w:val="22"/>
          <w:szCs w:val="22"/>
        </w:rPr>
        <w:t>S</w:t>
      </w:r>
    </w:p>
    <w:p w:rsidR="006B2C8D" w:rsidRPr="00AF3DEA" w:rsidRDefault="0064402C" w:rsidP="00DE4948">
      <w:pPr>
        <w:pStyle w:val="TITULOS"/>
        <w:spacing w:after="0" w:line="240" w:lineRule="auto"/>
        <w:ind w:left="1944" w:firstLine="0"/>
        <w:rPr>
          <w:rFonts w:ascii="Tahoma" w:hAnsi="Tahoma" w:cs="Tahoma"/>
          <w:sz w:val="22"/>
          <w:szCs w:val="22"/>
        </w:rPr>
      </w:pPr>
      <w:r w:rsidRPr="00AF3DEA">
        <w:rPr>
          <w:rFonts w:ascii="Tahoma" w:hAnsi="Tahoma" w:cs="Tahoma"/>
          <w:sz w:val="22"/>
          <w:szCs w:val="22"/>
        </w:rPr>
        <w:t xml:space="preserve">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962"/>
        <w:gridCol w:w="850"/>
        <w:gridCol w:w="709"/>
        <w:gridCol w:w="850"/>
        <w:gridCol w:w="1843"/>
      </w:tblGrid>
      <w:tr w:rsidR="00AF3DEA" w:rsidRPr="00AF3DEA" w:rsidTr="00AF3DE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1FB3" w:rsidRPr="00AF3DEA" w:rsidRDefault="00641FB3" w:rsidP="00391EAC">
            <w:pPr>
              <w:spacing w:after="0" w:line="240" w:lineRule="auto"/>
              <w:jc w:val="center"/>
              <w:rPr>
                <w:rFonts w:ascii="Tahoma" w:hAnsi="Tahoma" w:cs="Tahoma"/>
                <w:sz w:val="20"/>
                <w:szCs w:val="20"/>
                <w:lang w:eastAsia="es-BO"/>
              </w:rPr>
            </w:pPr>
            <w:r w:rsidRPr="00AF3DEA">
              <w:rPr>
                <w:rFonts w:ascii="Tahoma" w:hAnsi="Tahoma" w:cs="Tahoma"/>
                <w:b/>
                <w:bCs/>
                <w:sz w:val="20"/>
                <w:szCs w:val="20"/>
                <w:lang w:eastAsia="es-BO"/>
              </w:rPr>
              <w:t>REQUERIMIENTO DE ENTEL S.A.</w:t>
            </w:r>
          </w:p>
        </w:tc>
        <w:tc>
          <w:tcPr>
            <w:tcW w:w="4252" w:type="dxa"/>
            <w:gridSpan w:val="4"/>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tcPr>
          <w:p w:rsidR="00641FB3" w:rsidRPr="00AF3DEA" w:rsidRDefault="00641FB3" w:rsidP="00391EAC">
            <w:pPr>
              <w:spacing w:after="0" w:line="240" w:lineRule="auto"/>
              <w:jc w:val="center"/>
              <w:rPr>
                <w:rFonts w:ascii="Tahoma" w:hAnsi="Tahoma" w:cs="Tahoma"/>
                <w:sz w:val="20"/>
                <w:szCs w:val="20"/>
                <w:lang w:eastAsia="es-BO"/>
              </w:rPr>
            </w:pPr>
            <w:r w:rsidRPr="00AF3DEA">
              <w:rPr>
                <w:rFonts w:ascii="Tahoma" w:hAnsi="Tahoma" w:cs="Tahoma"/>
                <w:b/>
                <w:bCs/>
                <w:sz w:val="20"/>
                <w:szCs w:val="20"/>
                <w:lang w:eastAsia="es-BO"/>
              </w:rPr>
              <w:t>RESPUESTA DEL OFERENTE</w:t>
            </w:r>
          </w:p>
        </w:tc>
      </w:tr>
      <w:tr w:rsidR="00AF3DEA" w:rsidRPr="00AF3DEA" w:rsidTr="00AF3DEA">
        <w:trPr>
          <w:trHeight w:val="46"/>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1FB3" w:rsidRPr="00AF3DEA" w:rsidRDefault="00126415" w:rsidP="00126415">
            <w:pPr>
              <w:spacing w:after="0" w:line="240" w:lineRule="auto"/>
              <w:jc w:val="center"/>
              <w:rPr>
                <w:rFonts w:ascii="Tahoma" w:hAnsi="Tahoma" w:cs="Tahoma"/>
                <w:b/>
                <w:bCs/>
                <w:sz w:val="20"/>
                <w:szCs w:val="20"/>
                <w:lang w:eastAsia="es-BO"/>
              </w:rPr>
            </w:pPr>
            <w:r>
              <w:rPr>
                <w:rFonts w:ascii="Tahoma" w:hAnsi="Tahoma" w:cs="Tahoma"/>
                <w:b/>
                <w:bCs/>
                <w:sz w:val="18"/>
                <w:szCs w:val="18"/>
                <w:lang w:eastAsia="es-BO"/>
              </w:rPr>
              <w:t>REQUERIMIENTOS</w:t>
            </w:r>
            <w:r w:rsidR="00641FB3" w:rsidRPr="00AF3DEA">
              <w:rPr>
                <w:rFonts w:ascii="Tahoma" w:hAnsi="Tahoma" w:cs="Tahoma"/>
                <w:b/>
                <w:bCs/>
                <w:sz w:val="18"/>
                <w:szCs w:val="18"/>
                <w:lang w:eastAsia="es-BO"/>
              </w:rPr>
              <w:t xml:space="preserve"> TÉCNIC</w:t>
            </w:r>
            <w:r>
              <w:rPr>
                <w:rFonts w:ascii="Tahoma" w:hAnsi="Tahoma" w:cs="Tahoma"/>
                <w:b/>
                <w:bCs/>
                <w:sz w:val="18"/>
                <w:szCs w:val="18"/>
                <w:lang w:eastAsia="es-BO"/>
              </w:rPr>
              <w:t>OS ESPECÍFICO</w:t>
            </w:r>
            <w:r w:rsidR="00641FB3" w:rsidRPr="00AF3DEA">
              <w:rPr>
                <w:rFonts w:ascii="Tahoma" w:hAnsi="Tahoma" w:cs="Tahoma"/>
                <w:b/>
                <w:bCs/>
                <w:sz w:val="18"/>
                <w:szCs w:val="18"/>
                <w:lang w:eastAsia="es-BO"/>
              </w:rPr>
              <w:t>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641FB3" w:rsidRPr="00AF3DEA" w:rsidRDefault="00641FB3" w:rsidP="00391EAC">
            <w:pPr>
              <w:spacing w:after="0" w:line="240" w:lineRule="auto"/>
              <w:jc w:val="center"/>
              <w:rPr>
                <w:rFonts w:ascii="Tahoma" w:hAnsi="Tahoma" w:cs="Tahoma"/>
                <w:b/>
                <w:bCs/>
                <w:sz w:val="16"/>
                <w:szCs w:val="16"/>
                <w:lang w:val="en-GB" w:eastAsia="es-BO"/>
              </w:rPr>
            </w:pPr>
            <w:proofErr w:type="spellStart"/>
            <w:r w:rsidRPr="00AF3DEA">
              <w:rPr>
                <w:rFonts w:ascii="Tahoma" w:hAnsi="Tahoma" w:cs="Tahoma"/>
                <w:b/>
                <w:bCs/>
                <w:sz w:val="16"/>
                <w:szCs w:val="16"/>
                <w:lang w:val="en-GB" w:eastAsia="es-BO"/>
              </w:rPr>
              <w:t>CONDICIÓN</w:t>
            </w:r>
            <w:proofErr w:type="spellEnd"/>
          </w:p>
        </w:tc>
        <w:tc>
          <w:tcPr>
            <w:tcW w:w="26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1FB3" w:rsidRPr="00AF3DEA" w:rsidRDefault="00641FB3" w:rsidP="00391EAC">
            <w:pPr>
              <w:spacing w:after="0" w:line="240" w:lineRule="auto"/>
              <w:jc w:val="center"/>
              <w:rPr>
                <w:rFonts w:ascii="Tahoma" w:hAnsi="Tahoma" w:cs="Tahoma"/>
                <w:b/>
                <w:bCs/>
                <w:sz w:val="16"/>
                <w:szCs w:val="16"/>
                <w:lang w:val="en-GB" w:eastAsia="es-BO"/>
              </w:rPr>
            </w:pPr>
            <w:r w:rsidRPr="00AF3DEA">
              <w:rPr>
                <w:rFonts w:ascii="Tahoma" w:hAnsi="Tahoma" w:cs="Tahoma"/>
                <w:b/>
                <w:bCs/>
                <w:sz w:val="16"/>
                <w:szCs w:val="16"/>
                <w:lang w:eastAsia="es-BO"/>
              </w:rPr>
              <w:t>(Llenado Obligatorio)</w:t>
            </w:r>
            <w:r w:rsidRPr="00AF3DEA">
              <w:rPr>
                <w:rFonts w:ascii="Tahoma" w:hAnsi="Tahoma" w:cs="Tahoma"/>
                <w:sz w:val="16"/>
                <w:szCs w:val="16"/>
                <w:lang w:val="en-GB" w:eastAsia="es-BO"/>
              </w:rPr>
              <w:t> </w:t>
            </w:r>
          </w:p>
        </w:tc>
      </w:tr>
      <w:tr w:rsidR="00AF3DEA" w:rsidRPr="00AF3DEA" w:rsidTr="00AF3DEA">
        <w:trPr>
          <w:trHeight w:val="693"/>
          <w:tblHeader/>
        </w:trPr>
        <w:tc>
          <w:tcPr>
            <w:tcW w:w="567"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E4E52" w:rsidRPr="00AF3DEA" w:rsidRDefault="005E4E52" w:rsidP="00391EAC">
            <w:pPr>
              <w:spacing w:after="0" w:line="240" w:lineRule="auto"/>
              <w:jc w:val="center"/>
              <w:rPr>
                <w:rFonts w:ascii="Tahoma" w:hAnsi="Tahoma" w:cs="Tahoma"/>
                <w:b/>
                <w:bCs/>
                <w:sz w:val="20"/>
                <w:szCs w:val="20"/>
                <w:lang w:eastAsia="es-BO"/>
              </w:rPr>
            </w:pPr>
            <w:r w:rsidRPr="00AF3DEA">
              <w:rPr>
                <w:rFonts w:ascii="Tahoma" w:hAnsi="Tahoma" w:cs="Tahoma"/>
                <w:b/>
                <w:bCs/>
                <w:sz w:val="20"/>
                <w:szCs w:val="20"/>
                <w:lang w:eastAsia="es-BO"/>
              </w:rPr>
              <w:t>No</w:t>
            </w:r>
          </w:p>
        </w:tc>
        <w:tc>
          <w:tcPr>
            <w:tcW w:w="49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E4E52" w:rsidRPr="00AF3DEA" w:rsidRDefault="005E4E52" w:rsidP="00391EAC">
            <w:pPr>
              <w:spacing w:after="0" w:line="240" w:lineRule="auto"/>
              <w:jc w:val="center"/>
              <w:rPr>
                <w:rFonts w:ascii="Tahoma" w:hAnsi="Tahoma" w:cs="Tahoma"/>
                <w:sz w:val="20"/>
                <w:szCs w:val="20"/>
                <w:lang w:eastAsia="es-BO"/>
              </w:rPr>
            </w:pPr>
            <w:r w:rsidRPr="00AF3DEA">
              <w:rPr>
                <w:rFonts w:ascii="Tahoma" w:hAnsi="Tahoma" w:cs="Tahoma"/>
                <w:b/>
                <w:bCs/>
                <w:sz w:val="20"/>
                <w:szCs w:val="20"/>
                <w:lang w:eastAsia="es-BO"/>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5E4E52" w:rsidRPr="00AF3DEA" w:rsidRDefault="00641FB3" w:rsidP="00391EAC">
            <w:pPr>
              <w:spacing w:after="0" w:line="240" w:lineRule="auto"/>
              <w:jc w:val="center"/>
              <w:rPr>
                <w:rFonts w:ascii="Tahoma" w:hAnsi="Tahoma" w:cs="Tahoma"/>
                <w:b/>
                <w:bCs/>
                <w:sz w:val="12"/>
                <w:szCs w:val="12"/>
                <w:lang w:val="en-GB" w:eastAsia="es-BO"/>
              </w:rPr>
            </w:pPr>
            <w:proofErr w:type="spellStart"/>
            <w:r w:rsidRPr="00AF3DEA">
              <w:rPr>
                <w:rFonts w:ascii="Tahoma" w:hAnsi="Tahoma" w:cs="Tahoma"/>
                <w:b/>
                <w:bCs/>
                <w:sz w:val="12"/>
                <w:szCs w:val="12"/>
                <w:lang w:val="en-GB" w:eastAsia="es-BO"/>
              </w:rPr>
              <w:t>Calificable</w:t>
            </w:r>
            <w:proofErr w:type="spellEnd"/>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E4E52" w:rsidRPr="00AF3DEA" w:rsidRDefault="00641FB3" w:rsidP="00641FB3">
            <w:pPr>
              <w:spacing w:after="0" w:line="240" w:lineRule="auto"/>
              <w:jc w:val="center"/>
              <w:rPr>
                <w:rFonts w:ascii="Tahoma" w:hAnsi="Tahoma" w:cs="Tahoma"/>
                <w:b/>
                <w:bCs/>
                <w:sz w:val="12"/>
                <w:szCs w:val="12"/>
                <w:lang w:eastAsia="es-BO"/>
              </w:rPr>
            </w:pPr>
            <w:proofErr w:type="spellStart"/>
            <w:r w:rsidRPr="00AF3DEA">
              <w:rPr>
                <w:rFonts w:ascii="Tahoma" w:hAnsi="Tahoma" w:cs="Tahoma"/>
                <w:b/>
                <w:bCs/>
                <w:sz w:val="12"/>
                <w:szCs w:val="12"/>
                <w:lang w:val="en-GB" w:eastAsia="es-BO"/>
              </w:rPr>
              <w:t>Mandatorio</w:t>
            </w:r>
            <w:proofErr w:type="spellEnd"/>
          </w:p>
        </w:tc>
        <w:tc>
          <w:tcPr>
            <w:tcW w:w="850"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5E4E52" w:rsidRPr="00AF3DEA" w:rsidRDefault="005E4E52" w:rsidP="00391EAC">
            <w:pPr>
              <w:spacing w:after="0" w:line="240" w:lineRule="auto"/>
              <w:jc w:val="center"/>
              <w:rPr>
                <w:rFonts w:ascii="Tahoma" w:hAnsi="Tahoma" w:cs="Tahoma"/>
                <w:b/>
                <w:bCs/>
                <w:sz w:val="16"/>
                <w:szCs w:val="16"/>
                <w:lang w:eastAsia="es-BO"/>
              </w:rPr>
            </w:pPr>
            <w:r w:rsidRPr="00AF3DEA">
              <w:rPr>
                <w:rFonts w:ascii="Tahoma" w:hAnsi="Tahoma" w:cs="Tahoma"/>
                <w:b/>
                <w:sz w:val="16"/>
                <w:szCs w:val="16"/>
                <w:lang w:eastAsia="es-BO"/>
              </w:rPr>
              <w:t>Cumple / No cumple</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E4E52" w:rsidRPr="00AF3DEA" w:rsidRDefault="005E4E52" w:rsidP="00391EAC">
            <w:pPr>
              <w:spacing w:after="0" w:line="240" w:lineRule="auto"/>
              <w:jc w:val="center"/>
              <w:rPr>
                <w:rFonts w:ascii="Tahoma" w:hAnsi="Tahoma" w:cs="Tahoma"/>
                <w:b/>
                <w:bCs/>
                <w:sz w:val="16"/>
                <w:szCs w:val="16"/>
                <w:lang w:eastAsia="es-BO"/>
              </w:rPr>
            </w:pPr>
            <w:r w:rsidRPr="00AF3DEA">
              <w:rPr>
                <w:rFonts w:ascii="Tahoma" w:hAnsi="Tahoma" w:cs="Tahoma"/>
                <w:b/>
                <w:bCs/>
                <w:sz w:val="16"/>
                <w:szCs w:val="16"/>
                <w:lang w:val="en-GB" w:eastAsia="es-BO"/>
              </w:rPr>
              <w:t>DOCUMENTO, PÁGINA, REFERENCIA</w:t>
            </w:r>
          </w:p>
        </w:tc>
      </w:tr>
      <w:tr w:rsidR="00AF3DEA" w:rsidRPr="00AF3DEA" w:rsidTr="00AF3DEA">
        <w:trPr>
          <w:trHeight w:val="315"/>
        </w:trPr>
        <w:tc>
          <w:tcPr>
            <w:tcW w:w="567" w:type="dxa"/>
            <w:vAlign w:val="center"/>
          </w:tcPr>
          <w:p w:rsidR="005E4E52" w:rsidRPr="00AF3DEA" w:rsidRDefault="00AF3DEA" w:rsidP="00AF3DEA">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.1</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Capacidad del hardware y software para soportar mínimamente </w:t>
            </w:r>
            <w:r w:rsidRPr="00AF3DEA">
              <w:rPr>
                <w:rFonts w:ascii="Tahoma" w:hAnsi="Tahoma" w:cs="Tahoma"/>
                <w:b/>
                <w:sz w:val="18"/>
                <w:szCs w:val="18"/>
              </w:rPr>
              <w:t>1.000.000</w:t>
            </w:r>
            <w:r w:rsidRPr="00AF3DEA">
              <w:rPr>
                <w:rFonts w:ascii="Tahoma" w:hAnsi="Tahoma" w:cs="Tahoma"/>
                <w:sz w:val="18"/>
                <w:szCs w:val="18"/>
              </w:rPr>
              <w:t xml:space="preserve"> usuarios aprovisionados en la plataforma RBT. </w:t>
            </w:r>
          </w:p>
        </w:tc>
        <w:tc>
          <w:tcPr>
            <w:tcW w:w="850" w:type="dxa"/>
            <w:vAlign w:val="center"/>
          </w:tcPr>
          <w:p w:rsidR="005E4E52" w:rsidRPr="00AF3DEA" w:rsidRDefault="00641FB3"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641FB3" w:rsidP="00CA15F5">
            <w:pPr>
              <w:spacing w:after="0" w:line="240" w:lineRule="auto"/>
              <w:jc w:val="center"/>
              <w:rPr>
                <w:rFonts w:ascii="Tahoma" w:hAnsi="Tahoma" w:cs="Tahoma"/>
                <w:sz w:val="20"/>
                <w:szCs w:val="20"/>
                <w:lang w:eastAsia="es-BO"/>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r w:rsidRPr="00AF3DEA">
              <w:rPr>
                <w:rFonts w:ascii="Tahoma" w:hAnsi="Tahoma" w:cs="Tahoma"/>
                <w:b/>
                <w:bCs/>
                <w:sz w:val="20"/>
                <w:szCs w:val="20"/>
                <w:lang w:eastAsia="es-BO"/>
              </w:rPr>
              <w:t> </w:t>
            </w: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2"/>
                <w:szCs w:val="12"/>
              </w:rPr>
            </w:pPr>
            <w:r w:rsidRPr="00AF3DEA">
              <w:rPr>
                <w:rFonts w:ascii="Tahoma" w:hAnsi="Tahoma" w:cs="Tahoma"/>
                <w:sz w:val="12"/>
                <w:szCs w:val="12"/>
                <w:lang w:eastAsia="es-BO"/>
              </w:rPr>
              <w:t>3.2</w:t>
            </w:r>
            <w:r w:rsidR="002D47BA" w:rsidRPr="00AF3DEA">
              <w:rPr>
                <w:rFonts w:ascii="Tahoma" w:hAnsi="Tahoma" w:cs="Tahoma"/>
                <w:sz w:val="12"/>
                <w:szCs w:val="12"/>
              </w:rPr>
              <w:t>.</w:t>
            </w:r>
            <w:r w:rsidR="005E4E52" w:rsidRPr="00AF3DEA">
              <w:rPr>
                <w:rFonts w:ascii="Tahoma" w:hAnsi="Tahoma" w:cs="Tahoma"/>
                <w:sz w:val="12"/>
                <w:szCs w:val="12"/>
              </w:rPr>
              <w:t>1.1</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La ampliación/crecimiento  de la plataforma debe ser modular en hardware, software y licencias.</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2"/>
                <w:szCs w:val="12"/>
              </w:rPr>
            </w:pPr>
            <w:r w:rsidRPr="00AF3DEA">
              <w:rPr>
                <w:rFonts w:ascii="Tahoma" w:hAnsi="Tahoma" w:cs="Tahoma"/>
                <w:sz w:val="12"/>
                <w:szCs w:val="12"/>
                <w:lang w:eastAsia="es-BO"/>
              </w:rPr>
              <w:t>3.2</w:t>
            </w:r>
            <w:r w:rsidR="002D47BA" w:rsidRPr="00AF3DEA">
              <w:rPr>
                <w:rFonts w:ascii="Tahoma" w:hAnsi="Tahoma" w:cs="Tahoma"/>
                <w:sz w:val="12"/>
                <w:szCs w:val="12"/>
              </w:rPr>
              <w:t>.</w:t>
            </w:r>
            <w:r w:rsidR="005E4E52" w:rsidRPr="00AF3DEA">
              <w:rPr>
                <w:rFonts w:ascii="Tahoma" w:hAnsi="Tahoma" w:cs="Tahoma"/>
                <w:sz w:val="12"/>
                <w:szCs w:val="12"/>
              </w:rPr>
              <w:t>1.2</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sistema debe ser redundante a nivel hardware y  software.</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2D47BA">
            <w:pPr>
              <w:pStyle w:val="AnexoA2X"/>
              <w:spacing w:after="0"/>
              <w:ind w:left="0" w:firstLine="0"/>
              <w:jc w:val="center"/>
              <w:rPr>
                <w:rFonts w:ascii="Tahoma" w:hAnsi="Tahoma" w:cs="Tahoma"/>
                <w:sz w:val="12"/>
                <w:szCs w:val="12"/>
              </w:rPr>
            </w:pPr>
            <w:r w:rsidRPr="00AF3DEA">
              <w:rPr>
                <w:rFonts w:ascii="Tahoma" w:hAnsi="Tahoma" w:cs="Tahoma"/>
                <w:sz w:val="12"/>
                <w:szCs w:val="12"/>
                <w:lang w:eastAsia="es-BO"/>
              </w:rPr>
              <w:t>3.2</w:t>
            </w:r>
            <w:r w:rsidR="002D47BA" w:rsidRPr="00AF3DEA">
              <w:rPr>
                <w:rFonts w:ascii="Tahoma" w:hAnsi="Tahoma" w:cs="Tahoma"/>
                <w:sz w:val="12"/>
                <w:szCs w:val="12"/>
              </w:rPr>
              <w:t>.</w:t>
            </w:r>
            <w:r w:rsidR="00C46F51">
              <w:rPr>
                <w:rFonts w:ascii="Tahoma" w:hAnsi="Tahoma" w:cs="Tahoma"/>
                <w:sz w:val="12"/>
                <w:szCs w:val="12"/>
              </w:rPr>
              <w:t>1.3</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Implementación  de la plataforma de forma transparente sin corte de tráfico y en cumplimiento de normas de seguridad de Entel.</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2"/>
                <w:szCs w:val="12"/>
              </w:rPr>
            </w:pPr>
            <w:r w:rsidRPr="00AF3DEA">
              <w:rPr>
                <w:rFonts w:ascii="Tahoma" w:hAnsi="Tahoma" w:cs="Tahoma"/>
                <w:sz w:val="12"/>
                <w:szCs w:val="12"/>
                <w:lang w:eastAsia="es-BO"/>
              </w:rPr>
              <w:lastRenderedPageBreak/>
              <w:t>3.2</w:t>
            </w:r>
            <w:r w:rsidR="002D47BA" w:rsidRPr="00AF3DEA">
              <w:rPr>
                <w:rFonts w:ascii="Tahoma" w:hAnsi="Tahoma" w:cs="Tahoma"/>
                <w:sz w:val="12"/>
                <w:szCs w:val="12"/>
              </w:rPr>
              <w:t>.</w:t>
            </w:r>
            <w:r w:rsidR="00C46F51">
              <w:rPr>
                <w:rFonts w:ascii="Tahoma" w:hAnsi="Tahoma" w:cs="Tahoma"/>
                <w:sz w:val="12"/>
                <w:szCs w:val="12"/>
              </w:rPr>
              <w:t>1.4</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Sistema operativo de la plataforma: Linux </w:t>
            </w:r>
            <w:proofErr w:type="spellStart"/>
            <w:r w:rsidRPr="00AF3DEA">
              <w:rPr>
                <w:rFonts w:ascii="Tahoma" w:hAnsi="Tahoma" w:cs="Tahoma"/>
                <w:sz w:val="18"/>
                <w:szCs w:val="18"/>
              </w:rPr>
              <w:t>ó</w:t>
            </w:r>
            <w:proofErr w:type="spellEnd"/>
            <w:r w:rsidRPr="00AF3DEA">
              <w:rPr>
                <w:rFonts w:ascii="Tahoma" w:hAnsi="Tahoma" w:cs="Tahoma"/>
                <w:sz w:val="18"/>
                <w:szCs w:val="18"/>
              </w:rPr>
              <w:t xml:space="preserve"> Solaris</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2"/>
                <w:szCs w:val="12"/>
              </w:rPr>
            </w:pPr>
            <w:r w:rsidRPr="00AF3DEA">
              <w:rPr>
                <w:rFonts w:ascii="Tahoma" w:hAnsi="Tahoma" w:cs="Tahoma"/>
                <w:sz w:val="12"/>
                <w:szCs w:val="12"/>
                <w:lang w:eastAsia="es-BO"/>
              </w:rPr>
              <w:t>3.2</w:t>
            </w:r>
            <w:r w:rsidR="002D47BA" w:rsidRPr="00AF3DEA">
              <w:rPr>
                <w:rFonts w:ascii="Tahoma" w:hAnsi="Tahoma" w:cs="Tahoma"/>
                <w:sz w:val="12"/>
                <w:szCs w:val="12"/>
              </w:rPr>
              <w:t>.</w:t>
            </w:r>
            <w:r w:rsidR="00C46F51">
              <w:rPr>
                <w:rFonts w:ascii="Tahoma" w:hAnsi="Tahoma" w:cs="Tahoma"/>
                <w:sz w:val="12"/>
                <w:szCs w:val="12"/>
              </w:rPr>
              <w:t>1.5</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El hardware provisto deberá basarse en arquitecturas  de procesador X86 o </w:t>
            </w:r>
            <w:proofErr w:type="spellStart"/>
            <w:r w:rsidRPr="00AF3DEA">
              <w:rPr>
                <w:rFonts w:ascii="Tahoma" w:hAnsi="Tahoma" w:cs="Tahoma"/>
                <w:sz w:val="18"/>
                <w:szCs w:val="18"/>
              </w:rPr>
              <w:t>Sparc</w:t>
            </w:r>
            <w:proofErr w:type="spellEnd"/>
            <w:r w:rsidRPr="00AF3DEA">
              <w:rPr>
                <w:rFonts w:ascii="Tahoma" w:hAnsi="Tahoma" w:cs="Tahoma"/>
                <w:sz w:val="18"/>
                <w:szCs w:val="18"/>
              </w:rPr>
              <w:t xml:space="preserve"> y de una marca reconocida: </w:t>
            </w:r>
            <w:proofErr w:type="spellStart"/>
            <w:r w:rsidRPr="00AF3DEA">
              <w:rPr>
                <w:rFonts w:ascii="Tahoma" w:hAnsi="Tahoma" w:cs="Tahoma"/>
                <w:sz w:val="18"/>
                <w:szCs w:val="18"/>
              </w:rPr>
              <w:t>OracleSUN</w:t>
            </w:r>
            <w:proofErr w:type="spellEnd"/>
            <w:r w:rsidRPr="00AF3DEA">
              <w:rPr>
                <w:rFonts w:ascii="Tahoma" w:hAnsi="Tahoma" w:cs="Tahoma"/>
                <w:sz w:val="18"/>
                <w:szCs w:val="18"/>
              </w:rPr>
              <w:t xml:space="preserve"> (Línea T), HP, Cisco UCS, los cuales deben ser </w:t>
            </w:r>
            <w:proofErr w:type="spellStart"/>
            <w:r w:rsidRPr="00AF3DEA">
              <w:rPr>
                <w:rFonts w:ascii="Tahoma" w:hAnsi="Tahoma" w:cs="Tahoma"/>
                <w:sz w:val="18"/>
                <w:szCs w:val="18"/>
              </w:rPr>
              <w:t>rackeables</w:t>
            </w:r>
            <w:proofErr w:type="spellEnd"/>
            <w:r w:rsidRPr="00AF3DEA">
              <w:rPr>
                <w:rFonts w:ascii="Tahoma" w:hAnsi="Tahoma" w:cs="Tahoma"/>
                <w:sz w:val="18"/>
                <w:szCs w:val="18"/>
              </w:rPr>
              <w:t>. Incluir detalle de Hardware y Software propuesto.</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391EAC">
            <w:pPr>
              <w:pStyle w:val="AnexoA2X"/>
              <w:spacing w:after="0"/>
              <w:ind w:left="0" w:firstLine="0"/>
              <w:jc w:val="center"/>
              <w:rPr>
                <w:rFonts w:ascii="Tahoma" w:hAnsi="Tahoma" w:cs="Tahoma"/>
                <w:sz w:val="12"/>
                <w:szCs w:val="12"/>
              </w:rPr>
            </w:pPr>
            <w:r w:rsidRPr="00F454F3">
              <w:rPr>
                <w:rFonts w:ascii="Tahoma" w:hAnsi="Tahoma" w:cs="Tahoma"/>
                <w:sz w:val="12"/>
                <w:szCs w:val="12"/>
                <w:lang w:eastAsia="es-BO"/>
              </w:rPr>
              <w:t>3.2</w:t>
            </w:r>
            <w:r w:rsidR="002D47BA" w:rsidRPr="00F454F3">
              <w:rPr>
                <w:rFonts w:ascii="Tahoma" w:hAnsi="Tahoma" w:cs="Tahoma"/>
                <w:sz w:val="12"/>
                <w:szCs w:val="12"/>
              </w:rPr>
              <w:t>.</w:t>
            </w:r>
            <w:r w:rsidR="00C46F51">
              <w:rPr>
                <w:rFonts w:ascii="Tahoma" w:hAnsi="Tahoma" w:cs="Tahoma"/>
                <w:sz w:val="12"/>
                <w:szCs w:val="12"/>
              </w:rPr>
              <w:t>1.6</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Hardware y software necesario para soportar el acceso por IVR. La provisión del IVR y el desarrollo de los flujos deben ser incluidos en la  propuesta.</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391EAC">
            <w:pPr>
              <w:pStyle w:val="AnexoA2X"/>
              <w:spacing w:after="0"/>
              <w:ind w:left="0" w:firstLine="0"/>
              <w:jc w:val="center"/>
              <w:rPr>
                <w:rFonts w:ascii="Tahoma" w:hAnsi="Tahoma" w:cs="Tahoma"/>
                <w:sz w:val="12"/>
                <w:szCs w:val="12"/>
              </w:rPr>
            </w:pPr>
            <w:r w:rsidRPr="00F454F3">
              <w:rPr>
                <w:rFonts w:ascii="Tahoma" w:hAnsi="Tahoma" w:cs="Tahoma"/>
                <w:sz w:val="12"/>
                <w:szCs w:val="12"/>
                <w:lang w:eastAsia="es-BO"/>
              </w:rPr>
              <w:t>3.2</w:t>
            </w:r>
            <w:r w:rsidR="002D47BA" w:rsidRPr="00F454F3">
              <w:rPr>
                <w:rFonts w:ascii="Tahoma" w:hAnsi="Tahoma" w:cs="Tahoma"/>
                <w:sz w:val="12"/>
                <w:szCs w:val="12"/>
              </w:rPr>
              <w:t>.</w:t>
            </w:r>
            <w:r w:rsidR="00C46F51">
              <w:rPr>
                <w:rFonts w:ascii="Tahoma" w:hAnsi="Tahoma" w:cs="Tahoma"/>
                <w:sz w:val="12"/>
                <w:szCs w:val="12"/>
              </w:rPr>
              <w:t>1.7</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proveedor debe instalar la última versión liberada comercialmente de su plataforma (a nivel de Hardware y software) y garantizar la actualización de su producto en forma periódica</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2D47BA">
            <w:pPr>
              <w:pStyle w:val="AnexoA2X"/>
              <w:spacing w:after="0"/>
              <w:ind w:left="0" w:firstLine="0"/>
              <w:jc w:val="center"/>
              <w:rPr>
                <w:rFonts w:ascii="Tahoma" w:hAnsi="Tahoma" w:cs="Tahoma"/>
                <w:sz w:val="16"/>
                <w:szCs w:val="16"/>
              </w:rPr>
            </w:pPr>
            <w:r w:rsidRPr="00F454F3">
              <w:rPr>
                <w:rFonts w:ascii="Tahoma" w:hAnsi="Tahoma" w:cs="Tahoma"/>
                <w:sz w:val="16"/>
                <w:szCs w:val="16"/>
                <w:lang w:eastAsia="es-BO"/>
              </w:rPr>
              <w:t>3.2</w:t>
            </w:r>
            <w:r w:rsidR="002D47BA" w:rsidRPr="00F454F3">
              <w:rPr>
                <w:rFonts w:ascii="Tahoma" w:hAnsi="Tahoma" w:cs="Tahoma"/>
                <w:sz w:val="16"/>
                <w:szCs w:val="16"/>
              </w:rPr>
              <w:t>.</w:t>
            </w:r>
            <w:r w:rsidR="005E4E52" w:rsidRPr="00F454F3">
              <w:rPr>
                <w:rFonts w:ascii="Tahoma" w:hAnsi="Tahoma" w:cs="Tahoma"/>
                <w:sz w:val="16"/>
                <w:szCs w:val="16"/>
              </w:rPr>
              <w:t>2</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La plataforma debe tener alta disponibilidad (igual o superior al 99,999% anual), considerando redundancia tanto en hardware y software</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r w:rsidR="005E4E52" w:rsidRPr="00AF3DEA">
              <w:rPr>
                <w:rFonts w:ascii="Tahoma" w:hAnsi="Tahoma" w:cs="Tahoma"/>
                <w:sz w:val="20"/>
                <w:szCs w:val="20"/>
              </w:rPr>
              <w:t xml:space="preserve"> </w:t>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2D47BA">
            <w:pPr>
              <w:pStyle w:val="AnexoA2X"/>
              <w:spacing w:after="0"/>
              <w:ind w:left="0" w:firstLine="0"/>
              <w:jc w:val="center"/>
              <w:rPr>
                <w:rFonts w:ascii="Tahoma" w:hAnsi="Tahoma" w:cs="Tahoma"/>
                <w:sz w:val="16"/>
                <w:szCs w:val="16"/>
              </w:rPr>
            </w:pPr>
            <w:r w:rsidRPr="00F454F3">
              <w:rPr>
                <w:rFonts w:ascii="Tahoma" w:hAnsi="Tahoma" w:cs="Tahoma"/>
                <w:sz w:val="16"/>
                <w:szCs w:val="16"/>
                <w:lang w:eastAsia="es-BO"/>
              </w:rPr>
              <w:t>3.2</w:t>
            </w:r>
            <w:r w:rsidR="002D47BA" w:rsidRPr="00F454F3">
              <w:rPr>
                <w:rFonts w:ascii="Tahoma" w:hAnsi="Tahoma" w:cs="Tahoma"/>
                <w:sz w:val="16"/>
                <w:szCs w:val="16"/>
              </w:rPr>
              <w:t>.</w:t>
            </w:r>
            <w:r w:rsidR="005B7030" w:rsidRPr="00F454F3">
              <w:rPr>
                <w:rFonts w:ascii="Tahoma" w:hAnsi="Tahoma" w:cs="Tahoma"/>
                <w:sz w:val="16"/>
                <w:szCs w:val="16"/>
              </w:rPr>
              <w:t>3</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Deberán integrarse a siete MSC-S (centrales) simultáneamente (2G y 4G)</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r w:rsidR="005E4E52" w:rsidRPr="00AF3DEA" w:rsidDel="00154A36">
              <w:rPr>
                <w:rFonts w:ascii="Tahoma" w:hAnsi="Tahoma" w:cs="Tahoma"/>
                <w:sz w:val="20"/>
                <w:szCs w:val="20"/>
              </w:rPr>
              <w:t xml:space="preserve"> </w:t>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391EAC">
            <w:pPr>
              <w:pStyle w:val="AnexoA2X"/>
              <w:spacing w:after="0"/>
              <w:ind w:left="0" w:firstLine="0"/>
              <w:jc w:val="center"/>
              <w:rPr>
                <w:rFonts w:ascii="Tahoma" w:hAnsi="Tahoma" w:cs="Tahoma"/>
                <w:sz w:val="16"/>
                <w:szCs w:val="16"/>
              </w:rPr>
            </w:pPr>
            <w:r w:rsidRPr="00F454F3">
              <w:rPr>
                <w:rFonts w:ascii="Tahoma" w:hAnsi="Tahoma" w:cs="Tahoma"/>
                <w:sz w:val="16"/>
                <w:szCs w:val="16"/>
                <w:lang w:eastAsia="es-BO"/>
              </w:rPr>
              <w:t>3.2</w:t>
            </w:r>
            <w:r w:rsidR="002D47BA" w:rsidRPr="00F454F3">
              <w:rPr>
                <w:rFonts w:ascii="Tahoma" w:hAnsi="Tahoma" w:cs="Tahoma"/>
                <w:sz w:val="16"/>
                <w:szCs w:val="16"/>
              </w:rPr>
              <w:t>.</w:t>
            </w:r>
            <w:r w:rsidR="005B7030" w:rsidRPr="00F454F3">
              <w:rPr>
                <w:rFonts w:ascii="Tahoma" w:hAnsi="Tahoma" w:cs="Tahoma"/>
                <w:sz w:val="16"/>
                <w:szCs w:val="16"/>
              </w:rPr>
              <w:t>4</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Integración a centrales basada en los siguientes modelos: </w:t>
            </w:r>
            <w:proofErr w:type="spellStart"/>
            <w:r w:rsidRPr="00AF3DEA">
              <w:rPr>
                <w:rFonts w:ascii="Tahoma" w:hAnsi="Tahoma" w:cs="Tahoma"/>
                <w:sz w:val="18"/>
                <w:szCs w:val="18"/>
              </w:rPr>
              <w:t>Switch-based</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solution</w:t>
            </w:r>
            <w:proofErr w:type="spellEnd"/>
            <w:r w:rsidRPr="00AF3DEA">
              <w:rPr>
                <w:rFonts w:ascii="Tahoma" w:hAnsi="Tahoma" w:cs="Tahoma"/>
                <w:sz w:val="18"/>
                <w:szCs w:val="18"/>
              </w:rPr>
              <w:t xml:space="preserve"> (Solución basada en la Central). El proceso de la llamada debe ser </w:t>
            </w:r>
            <w:proofErr w:type="spellStart"/>
            <w:r w:rsidRPr="00AF3DEA">
              <w:rPr>
                <w:rFonts w:ascii="Tahoma" w:hAnsi="Tahoma" w:cs="Tahoma"/>
                <w:sz w:val="18"/>
                <w:szCs w:val="18"/>
              </w:rPr>
              <w:t>admininstrada</w:t>
            </w:r>
            <w:proofErr w:type="spellEnd"/>
            <w:r w:rsidRPr="00AF3DEA">
              <w:rPr>
                <w:rFonts w:ascii="Tahoma" w:hAnsi="Tahoma" w:cs="Tahoma"/>
                <w:sz w:val="18"/>
                <w:szCs w:val="18"/>
              </w:rPr>
              <w:t xml:space="preserve"> como máximo hasta tres </w:t>
            </w:r>
            <w:proofErr w:type="spellStart"/>
            <w:r w:rsidRPr="00AF3DEA">
              <w:rPr>
                <w:rFonts w:ascii="Tahoma" w:hAnsi="Tahoma" w:cs="Tahoma"/>
                <w:sz w:val="18"/>
                <w:szCs w:val="18"/>
              </w:rPr>
              <w:t>legs</w:t>
            </w:r>
            <w:proofErr w:type="spellEnd"/>
            <w:r w:rsidRPr="00AF3DEA">
              <w:rPr>
                <w:rFonts w:ascii="Tahoma" w:hAnsi="Tahoma" w:cs="Tahoma"/>
                <w:sz w:val="18"/>
                <w:szCs w:val="18"/>
              </w:rPr>
              <w:t>, detallar en un esquema éste proceso.</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5E4E52" w:rsidP="00391EAC">
            <w:pPr>
              <w:spacing w:after="0" w:line="240" w:lineRule="auto"/>
              <w:jc w:val="center"/>
              <w:rPr>
                <w:rFonts w:ascii="Tahoma" w:hAnsi="Tahoma" w:cs="Tahoma"/>
                <w:sz w:val="20"/>
                <w:szCs w:val="20"/>
              </w:rPr>
            </w:pPr>
            <w:r w:rsidRPr="00AF3DEA">
              <w:rPr>
                <w:rFonts w:ascii="Tahoma" w:hAnsi="Tahoma" w:cs="Tahoma"/>
                <w:b/>
                <w:sz w:val="18"/>
                <w:szCs w:val="18"/>
              </w:rPr>
              <w:t xml:space="preserve"> </w:t>
            </w:r>
            <w:r w:rsidR="00641FB3" w:rsidRPr="00AF3DEA">
              <w:rPr>
                <w:rFonts w:ascii="Tahoma" w:eastAsia="Calibri" w:hAnsi="Tahoma" w:cs="Tahoma"/>
                <w:bCs/>
                <w:iCs/>
              </w:rPr>
              <w:fldChar w:fldCharType="begin">
                <w:ffData>
                  <w:name w:val="Casilla1"/>
                  <w:enabled/>
                  <w:calcOnExit w:val="0"/>
                  <w:checkBox>
                    <w:sizeAuto/>
                    <w:default w:val="1"/>
                  </w:checkBox>
                </w:ffData>
              </w:fldChar>
            </w:r>
            <w:r w:rsidR="00641FB3" w:rsidRPr="00AF3DEA">
              <w:rPr>
                <w:rFonts w:ascii="Tahoma" w:eastAsia="Calibri" w:hAnsi="Tahoma" w:cs="Tahoma"/>
                <w:bCs/>
                <w:iCs/>
              </w:rPr>
              <w:instrText xml:space="preserve"> FORMCHECKBOX </w:instrText>
            </w:r>
            <w:r w:rsidR="00641FB3" w:rsidRPr="00AF3DEA">
              <w:rPr>
                <w:rFonts w:ascii="Tahoma" w:eastAsia="Calibri" w:hAnsi="Tahoma" w:cs="Tahoma"/>
                <w:bCs/>
                <w:iCs/>
              </w:rPr>
            </w:r>
            <w:r w:rsidR="00641FB3"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391EAC">
            <w:pPr>
              <w:pStyle w:val="AnexoA2X"/>
              <w:spacing w:after="0"/>
              <w:ind w:left="0" w:firstLine="0"/>
              <w:jc w:val="center"/>
              <w:rPr>
                <w:rFonts w:ascii="Tahoma" w:hAnsi="Tahoma" w:cs="Tahoma"/>
                <w:sz w:val="16"/>
                <w:szCs w:val="16"/>
              </w:rPr>
            </w:pPr>
            <w:r w:rsidRPr="00F454F3">
              <w:rPr>
                <w:rFonts w:ascii="Tahoma" w:hAnsi="Tahoma" w:cs="Tahoma"/>
                <w:sz w:val="16"/>
                <w:szCs w:val="16"/>
                <w:lang w:eastAsia="es-BO"/>
              </w:rPr>
              <w:t>3.2</w:t>
            </w:r>
            <w:r w:rsidR="002D47BA" w:rsidRPr="00F454F3">
              <w:rPr>
                <w:rFonts w:ascii="Tahoma" w:hAnsi="Tahoma" w:cs="Tahoma"/>
                <w:sz w:val="16"/>
                <w:szCs w:val="16"/>
              </w:rPr>
              <w:t>.</w:t>
            </w:r>
            <w:r w:rsidR="005B7030" w:rsidRPr="00F454F3">
              <w:rPr>
                <w:rFonts w:ascii="Tahoma" w:hAnsi="Tahoma" w:cs="Tahoma"/>
                <w:sz w:val="16"/>
                <w:szCs w:val="16"/>
              </w:rPr>
              <w:t>5</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El proveedor deberá incluir una herramienta de estadística que detalle mínimamente el tráfico cursado, llamadas atendidas por la plataforma y utilización de recursos físicos y de licenciamiento.</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391EAC">
            <w:pPr>
              <w:pStyle w:val="AnexoA2X"/>
              <w:spacing w:after="0"/>
              <w:ind w:left="0" w:firstLine="0"/>
              <w:jc w:val="center"/>
              <w:rPr>
                <w:rFonts w:ascii="Tahoma" w:hAnsi="Tahoma" w:cs="Tahoma"/>
                <w:sz w:val="16"/>
                <w:szCs w:val="16"/>
              </w:rPr>
            </w:pPr>
            <w:r w:rsidRPr="00F454F3">
              <w:rPr>
                <w:rFonts w:ascii="Tahoma" w:hAnsi="Tahoma" w:cs="Tahoma"/>
                <w:sz w:val="16"/>
                <w:szCs w:val="16"/>
                <w:lang w:eastAsia="es-BO"/>
              </w:rPr>
              <w:t>3.2</w:t>
            </w:r>
            <w:r w:rsidR="002D47BA" w:rsidRPr="00F454F3">
              <w:rPr>
                <w:rFonts w:ascii="Tahoma" w:hAnsi="Tahoma" w:cs="Tahoma"/>
                <w:sz w:val="16"/>
                <w:szCs w:val="16"/>
              </w:rPr>
              <w:t>.</w:t>
            </w:r>
            <w:r w:rsidR="005B7030" w:rsidRPr="00F454F3">
              <w:rPr>
                <w:rFonts w:ascii="Tahoma" w:hAnsi="Tahoma" w:cs="Tahoma"/>
                <w:sz w:val="16"/>
                <w:szCs w:val="16"/>
              </w:rPr>
              <w:t>6</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El motor de Base de Datos debe ser Oracle en su última versión estable o Enterprise DB y el servidor de aplicación debe ser desplegado y compatible con WEB </w:t>
            </w:r>
            <w:proofErr w:type="spellStart"/>
            <w:r w:rsidRPr="00AF3DEA">
              <w:rPr>
                <w:rFonts w:ascii="Tahoma" w:hAnsi="Tahoma" w:cs="Tahoma"/>
                <w:sz w:val="18"/>
                <w:szCs w:val="18"/>
              </w:rPr>
              <w:t>Logic</w:t>
            </w:r>
            <w:proofErr w:type="spellEnd"/>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F454F3" w:rsidRDefault="00AF3DEA" w:rsidP="00391EAC">
            <w:pPr>
              <w:pStyle w:val="AnexoA2X"/>
              <w:spacing w:after="0"/>
              <w:ind w:left="0" w:firstLine="0"/>
              <w:jc w:val="center"/>
              <w:rPr>
                <w:rFonts w:ascii="Tahoma" w:hAnsi="Tahoma" w:cs="Tahoma"/>
                <w:sz w:val="16"/>
                <w:szCs w:val="16"/>
              </w:rPr>
            </w:pPr>
            <w:r w:rsidRPr="00F454F3">
              <w:rPr>
                <w:rFonts w:ascii="Tahoma" w:hAnsi="Tahoma" w:cs="Tahoma"/>
                <w:sz w:val="16"/>
                <w:szCs w:val="16"/>
                <w:lang w:eastAsia="es-BO"/>
              </w:rPr>
              <w:t>3.2</w:t>
            </w:r>
            <w:r w:rsidR="002D47BA" w:rsidRPr="00F454F3">
              <w:rPr>
                <w:rFonts w:ascii="Tahoma" w:hAnsi="Tahoma" w:cs="Tahoma"/>
                <w:sz w:val="16"/>
                <w:szCs w:val="16"/>
              </w:rPr>
              <w:t>.</w:t>
            </w:r>
            <w:r w:rsidR="005B7030" w:rsidRPr="00F454F3">
              <w:rPr>
                <w:rFonts w:ascii="Tahoma" w:hAnsi="Tahoma" w:cs="Tahoma"/>
                <w:sz w:val="16"/>
                <w:szCs w:val="16"/>
              </w:rPr>
              <w:t>7</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La Plataforma a ser provista debe incluir su Sistema de Gestión que permita realizar las tareas de supervisión, monitoreo, operación y mantenimiento.</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8</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Personalización de Look and </w:t>
            </w:r>
            <w:proofErr w:type="spellStart"/>
            <w:r w:rsidRPr="00AF3DEA">
              <w:rPr>
                <w:rFonts w:ascii="Tahoma" w:hAnsi="Tahoma" w:cs="Tahoma"/>
                <w:sz w:val="18"/>
                <w:szCs w:val="18"/>
              </w:rPr>
              <w:t>Feel</w:t>
            </w:r>
            <w:proofErr w:type="spellEnd"/>
            <w:r w:rsidRPr="00AF3DEA">
              <w:rPr>
                <w:rFonts w:ascii="Tahoma" w:hAnsi="Tahoma" w:cs="Tahoma"/>
                <w:sz w:val="18"/>
                <w:szCs w:val="18"/>
              </w:rPr>
              <w:t xml:space="preserve"> de páginas WEB según requerimiento de Entel (idioma, fondos y otros) y que sea compatible con los diferentes browser (</w:t>
            </w:r>
            <w:proofErr w:type="spellStart"/>
            <w:r w:rsidRPr="00AF3DEA">
              <w:rPr>
                <w:rFonts w:ascii="Tahoma" w:hAnsi="Tahoma" w:cs="Tahoma"/>
                <w:sz w:val="18"/>
                <w:szCs w:val="18"/>
              </w:rPr>
              <w:t>Mozzila</w:t>
            </w:r>
            <w:proofErr w:type="spellEnd"/>
            <w:r w:rsidRPr="00AF3DEA">
              <w:rPr>
                <w:rFonts w:ascii="Tahoma" w:hAnsi="Tahoma" w:cs="Tahoma"/>
                <w:sz w:val="18"/>
                <w:szCs w:val="18"/>
              </w:rPr>
              <w:t>, Opera, Explorer y Chrome)</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641FB3"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5B7030">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9</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Su solución debe soportar mínimamente el formato de tono .</w:t>
            </w:r>
            <w:proofErr w:type="spellStart"/>
            <w:r w:rsidRPr="00AF3DEA">
              <w:rPr>
                <w:rFonts w:ascii="Tahoma" w:hAnsi="Tahoma" w:cs="Tahoma"/>
                <w:sz w:val="18"/>
                <w:szCs w:val="18"/>
              </w:rPr>
              <w:t>wav</w:t>
            </w:r>
            <w:proofErr w:type="spellEnd"/>
          </w:p>
        </w:tc>
        <w:tc>
          <w:tcPr>
            <w:tcW w:w="850" w:type="dxa"/>
            <w:vAlign w:val="center"/>
          </w:tcPr>
          <w:p w:rsidR="005E4E52" w:rsidRPr="00AF3DEA" w:rsidRDefault="00641FB3"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641FB3" w:rsidP="00CA15F5">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5B7030">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0</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cantidad de usuarios conectados simultáneamente es de </w:t>
            </w:r>
            <w:r w:rsidRPr="00AF3DEA">
              <w:rPr>
                <w:rFonts w:ascii="Tahoma" w:hAnsi="Tahoma" w:cs="Tahoma"/>
                <w:b/>
                <w:sz w:val="18"/>
                <w:szCs w:val="18"/>
              </w:rPr>
              <w:t>10.000</w:t>
            </w:r>
            <w:r w:rsidRPr="00AF3DEA">
              <w:rPr>
                <w:rFonts w:ascii="Tahoma" w:hAnsi="Tahoma" w:cs="Tahoma"/>
                <w:sz w:val="18"/>
                <w:szCs w:val="18"/>
              </w:rPr>
              <w:t xml:space="preserve"> para la utilización del servicio RBT como mínimo.</w:t>
            </w:r>
          </w:p>
        </w:tc>
        <w:tc>
          <w:tcPr>
            <w:tcW w:w="850" w:type="dxa"/>
            <w:vAlign w:val="center"/>
          </w:tcPr>
          <w:p w:rsidR="005E4E52" w:rsidRPr="00AF3DEA" w:rsidRDefault="00641FB3"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641FB3" w:rsidP="00CA15F5">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1</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La cantidad de usuarios conectados simultáneamente al IVR deberá ser como mínimo 30 para solicitud del servicio</w:t>
            </w:r>
          </w:p>
        </w:tc>
        <w:tc>
          <w:tcPr>
            <w:tcW w:w="850" w:type="dxa"/>
            <w:vAlign w:val="center"/>
          </w:tcPr>
          <w:p w:rsidR="005E4E52" w:rsidRPr="00AF3DEA" w:rsidRDefault="00641FB3"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641FB3" w:rsidP="00CA15F5">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hRule="exact" w:val="644"/>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2</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La cantidad de usuarios conectados a la WEB deberá ser 100 concurrentes como mínimo.</w:t>
            </w:r>
          </w:p>
        </w:tc>
        <w:tc>
          <w:tcPr>
            <w:tcW w:w="850" w:type="dxa"/>
            <w:vAlign w:val="center"/>
          </w:tcPr>
          <w:p w:rsidR="005E4E52" w:rsidRPr="00AF3DEA" w:rsidRDefault="00641FB3"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641FB3" w:rsidP="00CA15F5">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3</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El proveedor deberá integrarse con los sistemas de Entel mediante web </w:t>
            </w:r>
            <w:proofErr w:type="spellStart"/>
            <w:r w:rsidRPr="00AF3DEA">
              <w:rPr>
                <w:rFonts w:ascii="Tahoma" w:hAnsi="Tahoma" w:cs="Tahoma"/>
                <w:sz w:val="18"/>
                <w:szCs w:val="18"/>
              </w:rPr>
              <w:t>services</w:t>
            </w:r>
            <w:proofErr w:type="spellEnd"/>
            <w:r w:rsidRPr="00AF3DEA">
              <w:rPr>
                <w:rFonts w:ascii="Tahoma" w:hAnsi="Tahoma" w:cs="Tahoma"/>
                <w:sz w:val="18"/>
                <w:szCs w:val="18"/>
              </w:rPr>
              <w:t xml:space="preserve">  estándares para la suscripción, cobro, aprovisionamiento, bajas, mensajería corta y otros procesos que se requiera para la contratación de los servicios VAS </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4</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Los Web </w:t>
            </w:r>
            <w:proofErr w:type="spellStart"/>
            <w:r w:rsidRPr="00AF3DEA">
              <w:rPr>
                <w:rFonts w:ascii="Tahoma" w:hAnsi="Tahoma" w:cs="Tahoma"/>
                <w:sz w:val="18"/>
                <w:szCs w:val="18"/>
              </w:rPr>
              <w:t>Services</w:t>
            </w:r>
            <w:proofErr w:type="spellEnd"/>
            <w:r w:rsidRPr="00AF3DEA">
              <w:rPr>
                <w:rFonts w:ascii="Tahoma" w:hAnsi="Tahoma" w:cs="Tahoma"/>
                <w:sz w:val="18"/>
                <w:szCs w:val="18"/>
              </w:rPr>
              <w:t xml:space="preserve"> deberán ser desarrollados en Java</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5</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La Plataforma deberá proveer </w:t>
            </w:r>
            <w:proofErr w:type="spellStart"/>
            <w:r w:rsidRPr="00AF3DEA">
              <w:rPr>
                <w:rFonts w:ascii="Tahoma" w:hAnsi="Tahoma" w:cs="Tahoma"/>
                <w:sz w:val="18"/>
                <w:szCs w:val="18"/>
              </w:rPr>
              <w:t>CDRs</w:t>
            </w:r>
            <w:proofErr w:type="spellEnd"/>
            <w:r w:rsidRPr="00AF3DEA">
              <w:rPr>
                <w:rFonts w:ascii="Tahoma" w:hAnsi="Tahoma" w:cs="Tahoma"/>
                <w:sz w:val="18"/>
                <w:szCs w:val="18"/>
              </w:rPr>
              <w:t xml:space="preserve"> de eventos (suscripción, baja, </w:t>
            </w:r>
            <w:proofErr w:type="spellStart"/>
            <w:r w:rsidRPr="00AF3DEA">
              <w:rPr>
                <w:rFonts w:ascii="Tahoma" w:hAnsi="Tahoma" w:cs="Tahoma"/>
                <w:sz w:val="18"/>
                <w:szCs w:val="18"/>
              </w:rPr>
              <w:t>aprovisionamento</w:t>
            </w:r>
            <w:proofErr w:type="spellEnd"/>
            <w:r w:rsidRPr="00AF3DEA">
              <w:rPr>
                <w:rFonts w:ascii="Tahoma" w:hAnsi="Tahoma" w:cs="Tahoma"/>
                <w:sz w:val="18"/>
                <w:szCs w:val="18"/>
              </w:rPr>
              <w:t xml:space="preserve">, etc.) resultado de las interacciones </w:t>
            </w:r>
            <w:r w:rsidRPr="00AF3DEA">
              <w:rPr>
                <w:rFonts w:ascii="Tahoma" w:hAnsi="Tahoma" w:cs="Tahoma"/>
                <w:sz w:val="18"/>
                <w:szCs w:val="18"/>
              </w:rPr>
              <w:lastRenderedPageBreak/>
              <w:t xml:space="preserve">para proveer el servicio para el cliente final. Éstos </w:t>
            </w:r>
            <w:proofErr w:type="spellStart"/>
            <w:r w:rsidRPr="00AF3DEA">
              <w:rPr>
                <w:rFonts w:ascii="Tahoma" w:hAnsi="Tahoma" w:cs="Tahoma"/>
                <w:sz w:val="18"/>
                <w:szCs w:val="18"/>
              </w:rPr>
              <w:t>CDRs</w:t>
            </w:r>
            <w:proofErr w:type="spellEnd"/>
            <w:r w:rsidRPr="00AF3DEA">
              <w:rPr>
                <w:rFonts w:ascii="Tahoma" w:hAnsi="Tahoma" w:cs="Tahoma"/>
                <w:sz w:val="18"/>
                <w:szCs w:val="18"/>
              </w:rPr>
              <w:t xml:space="preserve"> deben ser entregados a Entel (vía FTP).</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lastRenderedPageBreak/>
              <w:t>3.</w:t>
            </w:r>
            <w:r>
              <w:rPr>
                <w:rFonts w:ascii="Tahoma" w:hAnsi="Tahoma" w:cs="Tahoma"/>
                <w:sz w:val="14"/>
                <w:szCs w:val="14"/>
                <w:lang w:eastAsia="es-BO"/>
              </w:rPr>
              <w:t>2</w:t>
            </w:r>
            <w:r w:rsidR="002D47BA" w:rsidRPr="00AF3DEA">
              <w:rPr>
                <w:rFonts w:ascii="Tahoma" w:hAnsi="Tahoma" w:cs="Tahoma"/>
                <w:sz w:val="16"/>
                <w:szCs w:val="16"/>
              </w:rPr>
              <w:t>.</w:t>
            </w:r>
            <w:r w:rsidR="005E4E52" w:rsidRPr="00AF3DEA">
              <w:rPr>
                <w:rFonts w:ascii="Tahoma" w:hAnsi="Tahoma" w:cs="Tahoma"/>
                <w:sz w:val="16"/>
                <w:szCs w:val="16"/>
              </w:rPr>
              <w:t>1</w:t>
            </w:r>
            <w:r w:rsidR="005B7030" w:rsidRPr="00AF3DEA">
              <w:rPr>
                <w:rFonts w:ascii="Tahoma" w:hAnsi="Tahoma" w:cs="Tahoma"/>
                <w:sz w:val="16"/>
                <w:szCs w:val="16"/>
              </w:rPr>
              <w:t>6</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CDR para establecimiento de una llamada. • El CDR deberá contar mínimamente con la siguiente información: Número de usuario A, Número de usuario B , Fecha de Inicio, Duración, Id  Tono, Tipo, Causa de Liberación de la llamada</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5B7030">
            <w:pPr>
              <w:spacing w:after="0" w:line="240" w:lineRule="auto"/>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17</w:t>
            </w: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 xml:space="preserve">La oferta debe incluir un % </w:t>
            </w:r>
            <w:proofErr w:type="spellStart"/>
            <w:r w:rsidRPr="00AF3DEA">
              <w:rPr>
                <w:rFonts w:ascii="Tahoma" w:hAnsi="Tahoma" w:cs="Tahoma"/>
                <w:sz w:val="18"/>
                <w:szCs w:val="18"/>
              </w:rPr>
              <w:t>minimo</w:t>
            </w:r>
            <w:proofErr w:type="spellEnd"/>
            <w:r w:rsidRPr="00AF3DEA">
              <w:rPr>
                <w:rFonts w:ascii="Tahoma" w:hAnsi="Tahoma" w:cs="Tahoma"/>
                <w:sz w:val="18"/>
                <w:szCs w:val="18"/>
              </w:rPr>
              <w:t xml:space="preserve"> de contenido básico, variado, actual y adecuado al mercado </w:t>
            </w:r>
            <w:proofErr w:type="spellStart"/>
            <w:r w:rsidRPr="00AF3DEA">
              <w:rPr>
                <w:rFonts w:ascii="Tahoma" w:hAnsi="Tahoma" w:cs="Tahoma"/>
                <w:sz w:val="18"/>
                <w:szCs w:val="18"/>
              </w:rPr>
              <w:t>Boliviabo</w:t>
            </w:r>
            <w:proofErr w:type="spellEnd"/>
          </w:p>
        </w:tc>
        <w:tc>
          <w:tcPr>
            <w:tcW w:w="850" w:type="dxa"/>
            <w:vAlign w:val="center"/>
          </w:tcPr>
          <w:p w:rsidR="005E4E52" w:rsidRPr="00AF3DEA" w:rsidRDefault="00CA15F5"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CA15F5" w:rsidP="00CA15F5">
            <w:pPr>
              <w:spacing w:after="0" w:line="240" w:lineRule="auto"/>
              <w:jc w:val="center"/>
              <w:rPr>
                <w:rFonts w:ascii="Tahoma" w:hAnsi="Tahoma" w:cs="Tahoma"/>
                <w:sz w:val="20"/>
                <w:szCs w:val="20"/>
                <w:lang w:eastAsia="es-BO"/>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spacing w:after="0" w:line="240" w:lineRule="auto"/>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18</w:t>
            </w: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El proveedor debe tener una  Gama mínima de  Convenios con disqueras Nacionales e Internacionales</w:t>
            </w:r>
          </w:p>
        </w:tc>
        <w:tc>
          <w:tcPr>
            <w:tcW w:w="850" w:type="dxa"/>
            <w:vAlign w:val="center"/>
          </w:tcPr>
          <w:p w:rsidR="005E4E52" w:rsidRPr="00AF3DEA" w:rsidRDefault="00CA15F5" w:rsidP="00CA15F5">
            <w:pPr>
              <w:spacing w:after="0" w:line="240" w:lineRule="auto"/>
              <w:jc w:val="center"/>
              <w:rPr>
                <w:rFonts w:ascii="Tahoma" w:hAnsi="Tahoma" w:cs="Tahoma"/>
                <w:b/>
                <w:sz w:val="18"/>
                <w:szCs w:val="18"/>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CA15F5" w:rsidP="00CA15F5">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spacing w:after="0" w:line="240" w:lineRule="auto"/>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19</w:t>
            </w: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Integrador de contenidos (es decir que el proveedor deberá poder integrar contenidos ofertados por terceros a Entel)</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spacing w:after="0" w:line="240" w:lineRule="auto"/>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20</w:t>
            </w: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 xml:space="preserve">El proveedor deberá garantizar una óptima Calidad en los tonos para todos los servicios, pudiendo realizar correcciones inmediatas a solicitud de Entel. </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spacing w:after="0" w:line="240" w:lineRule="auto"/>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5B7030" w:rsidRPr="00AF3DEA">
              <w:rPr>
                <w:rFonts w:ascii="Tahoma" w:hAnsi="Tahoma" w:cs="Tahoma"/>
                <w:sz w:val="16"/>
                <w:szCs w:val="16"/>
              </w:rPr>
              <w:t>21</w:t>
            </w: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Administración y gestión de contenidos:</w:t>
            </w:r>
          </w:p>
          <w:p w:rsidR="005E4E52" w:rsidRPr="00AF3DEA" w:rsidRDefault="005E4E52" w:rsidP="004B280C">
            <w:pPr>
              <w:pStyle w:val="Prrafodelista"/>
              <w:numPr>
                <w:ilvl w:val="0"/>
                <w:numId w:val="11"/>
              </w:numPr>
              <w:spacing w:after="0" w:line="240" w:lineRule="auto"/>
              <w:contextualSpacing/>
              <w:jc w:val="both"/>
              <w:rPr>
                <w:rFonts w:ascii="Tahoma" w:hAnsi="Tahoma" w:cs="Tahoma"/>
                <w:sz w:val="18"/>
                <w:szCs w:val="18"/>
              </w:rPr>
            </w:pPr>
            <w:r w:rsidRPr="00AF3DEA">
              <w:rPr>
                <w:rFonts w:ascii="Tahoma" w:hAnsi="Tahoma" w:cs="Tahoma"/>
                <w:sz w:val="18"/>
                <w:szCs w:val="18"/>
              </w:rPr>
              <w:t>Rotación de tonos por horas/días/semanas</w:t>
            </w:r>
          </w:p>
          <w:p w:rsidR="005E4E52" w:rsidRPr="00AF3DEA" w:rsidRDefault="005E4E52" w:rsidP="004B280C">
            <w:pPr>
              <w:pStyle w:val="Prrafodelista"/>
              <w:numPr>
                <w:ilvl w:val="0"/>
                <w:numId w:val="11"/>
              </w:numPr>
              <w:spacing w:after="0" w:line="240" w:lineRule="auto"/>
              <w:contextualSpacing/>
              <w:jc w:val="both"/>
              <w:rPr>
                <w:rFonts w:ascii="Tahoma" w:hAnsi="Tahoma" w:cs="Tahoma"/>
                <w:sz w:val="18"/>
                <w:szCs w:val="18"/>
              </w:rPr>
            </w:pPr>
            <w:r w:rsidRPr="00AF3DEA">
              <w:rPr>
                <w:rFonts w:ascii="Tahoma" w:hAnsi="Tahoma" w:cs="Tahoma"/>
                <w:sz w:val="18"/>
                <w:szCs w:val="18"/>
              </w:rPr>
              <w:t>Rotación de tonos por contactos/ grupos</w:t>
            </w:r>
          </w:p>
          <w:p w:rsidR="005E4E52" w:rsidRPr="00AF3DEA" w:rsidRDefault="005E4E52" w:rsidP="004B280C">
            <w:pPr>
              <w:pStyle w:val="Prrafodelista"/>
              <w:numPr>
                <w:ilvl w:val="0"/>
                <w:numId w:val="11"/>
              </w:numPr>
              <w:spacing w:after="0" w:line="240" w:lineRule="auto"/>
              <w:contextualSpacing/>
              <w:jc w:val="both"/>
              <w:rPr>
                <w:rFonts w:ascii="Tahoma" w:hAnsi="Tahoma" w:cs="Tahoma"/>
                <w:sz w:val="18"/>
                <w:szCs w:val="18"/>
              </w:rPr>
            </w:pPr>
            <w:r w:rsidRPr="00AF3DEA">
              <w:rPr>
                <w:rFonts w:ascii="Tahoma" w:hAnsi="Tahoma" w:cs="Tahoma"/>
                <w:sz w:val="18"/>
                <w:szCs w:val="18"/>
              </w:rPr>
              <w:t>Rotación de tonos por llamadas</w:t>
            </w:r>
          </w:p>
          <w:p w:rsidR="005E4E52" w:rsidRPr="00AF3DEA" w:rsidRDefault="005E4E52" w:rsidP="004B280C">
            <w:pPr>
              <w:pStyle w:val="Prrafodelista"/>
              <w:numPr>
                <w:ilvl w:val="0"/>
                <w:numId w:val="11"/>
              </w:numPr>
              <w:spacing w:after="0" w:line="240" w:lineRule="auto"/>
              <w:contextualSpacing/>
              <w:jc w:val="both"/>
              <w:rPr>
                <w:rFonts w:ascii="Tahoma" w:hAnsi="Tahoma" w:cs="Tahoma"/>
                <w:sz w:val="18"/>
                <w:szCs w:val="18"/>
              </w:rPr>
            </w:pPr>
            <w:r w:rsidRPr="00AF3DEA">
              <w:rPr>
                <w:rFonts w:ascii="Tahoma" w:hAnsi="Tahoma" w:cs="Tahoma"/>
                <w:sz w:val="18"/>
                <w:szCs w:val="18"/>
              </w:rPr>
              <w:t>Rotación de tonos aleatorio.</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5E4E52" w:rsidP="00391EAC">
            <w:pPr>
              <w:spacing w:after="0" w:line="240" w:lineRule="auto"/>
              <w:jc w:val="center"/>
              <w:rPr>
                <w:rFonts w:ascii="Tahoma" w:hAnsi="Tahoma" w:cs="Tahoma"/>
                <w:sz w:val="16"/>
                <w:szCs w:val="16"/>
              </w:rPr>
            </w:pPr>
          </w:p>
          <w:p w:rsidR="005E4E52" w:rsidRPr="00AF3DEA" w:rsidRDefault="00AF3DEA" w:rsidP="00391EAC">
            <w:pPr>
              <w:spacing w:after="0" w:line="240" w:lineRule="auto"/>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167A0F" w:rsidRPr="00AF3DEA">
              <w:rPr>
                <w:rFonts w:ascii="Tahoma" w:hAnsi="Tahoma" w:cs="Tahoma"/>
                <w:sz w:val="16"/>
                <w:szCs w:val="16"/>
              </w:rPr>
              <w:t>22</w:t>
            </w:r>
          </w:p>
          <w:p w:rsidR="005E4E52" w:rsidRPr="00AF3DEA" w:rsidRDefault="005E4E52" w:rsidP="00391EAC">
            <w:pPr>
              <w:spacing w:after="0" w:line="240" w:lineRule="auto"/>
              <w:jc w:val="center"/>
              <w:rPr>
                <w:rFonts w:ascii="Tahoma" w:hAnsi="Tahoma" w:cs="Tahoma"/>
                <w:sz w:val="16"/>
                <w:szCs w:val="16"/>
              </w:rPr>
            </w:pPr>
          </w:p>
          <w:p w:rsidR="005E4E52" w:rsidRPr="00AF3DEA" w:rsidRDefault="005E4E52" w:rsidP="00391EAC">
            <w:pPr>
              <w:spacing w:after="0" w:line="240" w:lineRule="auto"/>
              <w:jc w:val="center"/>
              <w:rPr>
                <w:rFonts w:ascii="Tahoma" w:hAnsi="Tahoma" w:cs="Tahoma"/>
                <w:sz w:val="16"/>
                <w:szCs w:val="16"/>
              </w:rPr>
            </w:pPr>
          </w:p>
          <w:p w:rsidR="005E4E52" w:rsidRPr="00AF3DEA" w:rsidRDefault="005E4E52" w:rsidP="00391EAC">
            <w:pPr>
              <w:spacing w:after="0" w:line="240" w:lineRule="auto"/>
              <w:jc w:val="center"/>
              <w:rPr>
                <w:rFonts w:ascii="Tahoma" w:hAnsi="Tahoma" w:cs="Tahoma"/>
                <w:sz w:val="16"/>
                <w:szCs w:val="16"/>
              </w:rPr>
            </w:pPr>
          </w:p>
          <w:p w:rsidR="005E4E52" w:rsidRPr="00AF3DEA" w:rsidRDefault="005E4E52" w:rsidP="00391EAC">
            <w:pPr>
              <w:spacing w:after="0" w:line="240" w:lineRule="auto"/>
              <w:jc w:val="center"/>
              <w:rPr>
                <w:rFonts w:ascii="Tahoma" w:hAnsi="Tahoma" w:cs="Tahoma"/>
                <w:sz w:val="16"/>
                <w:szCs w:val="16"/>
              </w:rPr>
            </w:pP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Tipos de acceso:</w:t>
            </w:r>
          </w:p>
          <w:p w:rsidR="005E4E52" w:rsidRPr="00AF3DEA" w:rsidRDefault="005E4E52" w:rsidP="004B280C">
            <w:pPr>
              <w:pStyle w:val="Prrafodelista"/>
              <w:numPr>
                <w:ilvl w:val="0"/>
                <w:numId w:val="10"/>
              </w:numPr>
              <w:spacing w:after="0" w:line="240" w:lineRule="auto"/>
              <w:contextualSpacing/>
              <w:jc w:val="both"/>
              <w:rPr>
                <w:rFonts w:ascii="Tahoma" w:hAnsi="Tahoma" w:cs="Tahoma"/>
                <w:sz w:val="18"/>
                <w:szCs w:val="18"/>
              </w:rPr>
            </w:pPr>
            <w:r w:rsidRPr="00AF3DEA">
              <w:rPr>
                <w:rFonts w:ascii="Tahoma" w:hAnsi="Tahoma" w:cs="Tahoma"/>
                <w:sz w:val="18"/>
                <w:szCs w:val="18"/>
              </w:rPr>
              <w:t>IVR</w:t>
            </w:r>
          </w:p>
          <w:p w:rsidR="005E4E52" w:rsidRPr="00AF3DEA" w:rsidRDefault="005E4E52" w:rsidP="004B280C">
            <w:pPr>
              <w:pStyle w:val="Prrafodelista"/>
              <w:numPr>
                <w:ilvl w:val="0"/>
                <w:numId w:val="10"/>
              </w:numPr>
              <w:spacing w:after="0" w:line="240" w:lineRule="auto"/>
              <w:contextualSpacing/>
              <w:jc w:val="both"/>
              <w:rPr>
                <w:rFonts w:ascii="Tahoma" w:hAnsi="Tahoma" w:cs="Tahoma"/>
                <w:sz w:val="18"/>
                <w:szCs w:val="18"/>
              </w:rPr>
            </w:pPr>
            <w:r w:rsidRPr="00AF3DEA">
              <w:rPr>
                <w:rFonts w:ascii="Tahoma" w:hAnsi="Tahoma" w:cs="Tahoma"/>
                <w:sz w:val="18"/>
                <w:szCs w:val="18"/>
              </w:rPr>
              <w:t>WEB</w:t>
            </w:r>
          </w:p>
          <w:p w:rsidR="005E4E52" w:rsidRPr="00AF3DEA" w:rsidRDefault="005E4E52" w:rsidP="004B280C">
            <w:pPr>
              <w:pStyle w:val="Prrafodelista"/>
              <w:numPr>
                <w:ilvl w:val="0"/>
                <w:numId w:val="10"/>
              </w:numPr>
              <w:spacing w:after="0" w:line="240" w:lineRule="auto"/>
              <w:contextualSpacing/>
              <w:jc w:val="both"/>
              <w:rPr>
                <w:rFonts w:ascii="Tahoma" w:hAnsi="Tahoma" w:cs="Tahoma"/>
                <w:sz w:val="18"/>
                <w:szCs w:val="18"/>
              </w:rPr>
            </w:pPr>
            <w:r w:rsidRPr="00AF3DEA">
              <w:rPr>
                <w:rFonts w:ascii="Tahoma" w:hAnsi="Tahoma" w:cs="Tahoma"/>
                <w:sz w:val="18"/>
                <w:szCs w:val="18"/>
              </w:rPr>
              <w:t>SMS</w:t>
            </w:r>
          </w:p>
          <w:p w:rsidR="005E4E52" w:rsidRPr="00AF3DEA" w:rsidRDefault="005E4E52" w:rsidP="004B280C">
            <w:pPr>
              <w:pStyle w:val="Prrafodelista"/>
              <w:numPr>
                <w:ilvl w:val="0"/>
                <w:numId w:val="10"/>
              </w:numPr>
              <w:spacing w:after="0" w:line="240" w:lineRule="auto"/>
              <w:contextualSpacing/>
              <w:jc w:val="both"/>
              <w:rPr>
                <w:rFonts w:ascii="Tahoma" w:hAnsi="Tahoma" w:cs="Tahoma"/>
                <w:sz w:val="18"/>
                <w:szCs w:val="18"/>
              </w:rPr>
            </w:pPr>
            <w:r w:rsidRPr="00AF3DEA">
              <w:rPr>
                <w:rFonts w:ascii="Tahoma" w:hAnsi="Tahoma" w:cs="Tahoma"/>
                <w:sz w:val="18"/>
                <w:szCs w:val="18"/>
              </w:rPr>
              <w:t>COPY</w:t>
            </w:r>
          </w:p>
          <w:p w:rsidR="005E4E52" w:rsidRPr="00AF3DEA" w:rsidRDefault="005E4E52" w:rsidP="004B280C">
            <w:pPr>
              <w:pStyle w:val="Prrafodelista"/>
              <w:numPr>
                <w:ilvl w:val="0"/>
                <w:numId w:val="10"/>
              </w:numPr>
              <w:spacing w:after="0" w:line="240" w:lineRule="auto"/>
              <w:contextualSpacing/>
              <w:jc w:val="both"/>
              <w:rPr>
                <w:rFonts w:ascii="Tahoma" w:hAnsi="Tahoma" w:cs="Tahoma"/>
                <w:sz w:val="18"/>
                <w:szCs w:val="18"/>
              </w:rPr>
            </w:pPr>
            <w:r w:rsidRPr="00AF3DEA">
              <w:rPr>
                <w:rFonts w:ascii="Tahoma" w:hAnsi="Tahoma" w:cs="Tahoma"/>
                <w:sz w:val="18"/>
                <w:szCs w:val="18"/>
              </w:rPr>
              <w:t xml:space="preserve">Aplicación para </w:t>
            </w:r>
            <w:proofErr w:type="spellStart"/>
            <w:r w:rsidRPr="00AF3DEA">
              <w:rPr>
                <w:rFonts w:ascii="Tahoma" w:hAnsi="Tahoma" w:cs="Tahoma"/>
                <w:sz w:val="18"/>
                <w:szCs w:val="18"/>
              </w:rPr>
              <w:t>smartphones</w:t>
            </w:r>
            <w:proofErr w:type="spellEnd"/>
            <w:r w:rsidRPr="00AF3DEA">
              <w:rPr>
                <w:rFonts w:ascii="Tahoma" w:hAnsi="Tahoma" w:cs="Tahoma"/>
                <w:sz w:val="18"/>
                <w:szCs w:val="18"/>
              </w:rPr>
              <w:t xml:space="preserve"> </w:t>
            </w:r>
          </w:p>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Los accesos deben ser utilizados para el alta, baja y administración del servicio.</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167A0F" w:rsidRPr="00AF3DEA">
              <w:rPr>
                <w:rFonts w:ascii="Tahoma" w:hAnsi="Tahoma" w:cs="Tahoma"/>
                <w:sz w:val="16"/>
                <w:szCs w:val="16"/>
              </w:rPr>
              <w:t>23</w:t>
            </w:r>
          </w:p>
        </w:tc>
        <w:tc>
          <w:tcPr>
            <w:tcW w:w="4962" w:type="dxa"/>
            <w:shd w:val="clear" w:color="auto" w:fill="auto"/>
            <w:vAlign w:val="center"/>
          </w:tcPr>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 xml:space="preserve">El proveedor deberá entregar a Entel una herramienta web de consulta y reportes para la verificación unitaria y global de todos los servicios que el proveedor esté ofreciendo a nuestros clientes. Además </w:t>
            </w:r>
            <w:r w:rsidRPr="00AF3DEA">
              <w:rPr>
                <w:rFonts w:ascii="Tahoma" w:hAnsi="Tahoma" w:cs="Tahoma"/>
                <w:sz w:val="18"/>
                <w:szCs w:val="18"/>
                <w:lang w:eastAsia="es-BO"/>
              </w:rPr>
              <w:t xml:space="preserve">se requiere contar con una interfaz para el </w:t>
            </w:r>
            <w:proofErr w:type="spellStart"/>
            <w:r w:rsidRPr="00AF3DEA">
              <w:rPr>
                <w:rFonts w:ascii="Tahoma" w:hAnsi="Tahoma" w:cs="Tahoma"/>
                <w:sz w:val="18"/>
                <w:szCs w:val="18"/>
                <w:lang w:eastAsia="es-BO"/>
              </w:rPr>
              <w:t>Call</w:t>
            </w:r>
            <w:proofErr w:type="spellEnd"/>
            <w:r w:rsidRPr="00AF3DEA">
              <w:rPr>
                <w:rFonts w:ascii="Tahoma" w:hAnsi="Tahoma" w:cs="Tahoma"/>
                <w:sz w:val="18"/>
                <w:szCs w:val="18"/>
                <w:lang w:eastAsia="es-BO"/>
              </w:rPr>
              <w:t xml:space="preserve"> Center, que permita atender las consultas, los reclamos de los usuarios y/o solicitudes de ellos.</w:t>
            </w:r>
          </w:p>
        </w:tc>
        <w:tc>
          <w:tcPr>
            <w:tcW w:w="850" w:type="dxa"/>
          </w:tcPr>
          <w:p w:rsidR="005E4E52" w:rsidRPr="00AF3DEA" w:rsidRDefault="005E4E52" w:rsidP="00391EAC">
            <w:pPr>
              <w:spacing w:after="0" w:line="240" w:lineRule="auto"/>
              <w:jc w:val="center"/>
              <w:rPr>
                <w:rFonts w:ascii="Tahoma" w:hAnsi="Tahoma" w:cs="Tahoma"/>
                <w:b/>
                <w:sz w:val="18"/>
                <w:szCs w:val="18"/>
              </w:rPr>
            </w:pPr>
          </w:p>
        </w:tc>
        <w:tc>
          <w:tcPr>
            <w:tcW w:w="709" w:type="dxa"/>
            <w:shd w:val="clear" w:color="auto" w:fill="auto"/>
            <w:vAlign w:val="center"/>
          </w:tcPr>
          <w:p w:rsidR="005E4E52" w:rsidRPr="00AF3DEA" w:rsidRDefault="00CA15F5" w:rsidP="00391EAC">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r w:rsidR="00AF3DEA" w:rsidRPr="00AF3DEA" w:rsidTr="00AF3DEA">
        <w:trPr>
          <w:trHeight w:val="315"/>
        </w:trPr>
        <w:tc>
          <w:tcPr>
            <w:tcW w:w="567" w:type="dxa"/>
            <w:vAlign w:val="center"/>
          </w:tcPr>
          <w:p w:rsidR="005E4E52" w:rsidRPr="00AF3DEA" w:rsidRDefault="00AF3DEA" w:rsidP="00391EAC">
            <w:pPr>
              <w:pStyle w:val="AnexoA2X"/>
              <w:spacing w:after="0"/>
              <w:ind w:left="0" w:firstLine="0"/>
              <w:jc w:val="center"/>
              <w:rPr>
                <w:rFonts w:ascii="Tahoma" w:hAnsi="Tahoma" w:cs="Tahoma"/>
                <w:sz w:val="16"/>
                <w:szCs w:val="16"/>
              </w:rPr>
            </w:pPr>
            <w:r w:rsidRPr="00AF3DEA">
              <w:rPr>
                <w:rFonts w:ascii="Tahoma" w:hAnsi="Tahoma" w:cs="Tahoma"/>
                <w:sz w:val="14"/>
                <w:szCs w:val="14"/>
                <w:lang w:eastAsia="es-BO"/>
              </w:rPr>
              <w:t>3.</w:t>
            </w:r>
            <w:r>
              <w:rPr>
                <w:rFonts w:ascii="Tahoma" w:hAnsi="Tahoma" w:cs="Tahoma"/>
                <w:sz w:val="14"/>
                <w:szCs w:val="14"/>
                <w:lang w:eastAsia="es-BO"/>
              </w:rPr>
              <w:t>2</w:t>
            </w:r>
            <w:r w:rsidR="002D47BA" w:rsidRPr="00AF3DEA">
              <w:rPr>
                <w:rFonts w:ascii="Tahoma" w:hAnsi="Tahoma" w:cs="Tahoma"/>
                <w:sz w:val="16"/>
                <w:szCs w:val="16"/>
              </w:rPr>
              <w:t>.</w:t>
            </w:r>
            <w:r w:rsidR="00167A0F" w:rsidRPr="00AF3DEA">
              <w:rPr>
                <w:rFonts w:ascii="Tahoma" w:hAnsi="Tahoma" w:cs="Tahoma"/>
                <w:sz w:val="16"/>
                <w:szCs w:val="16"/>
              </w:rPr>
              <w:t>24</w:t>
            </w:r>
          </w:p>
        </w:tc>
        <w:tc>
          <w:tcPr>
            <w:tcW w:w="4962" w:type="dxa"/>
            <w:shd w:val="clear" w:color="auto" w:fill="auto"/>
            <w:vAlign w:val="center"/>
          </w:tcPr>
          <w:p w:rsidR="005E4E52" w:rsidRPr="00AF3DEA" w:rsidRDefault="005E4E52" w:rsidP="00391EAC">
            <w:pPr>
              <w:spacing w:after="0" w:line="240" w:lineRule="auto"/>
              <w:contextualSpacing/>
              <w:jc w:val="both"/>
              <w:rPr>
                <w:rFonts w:ascii="Tahoma" w:hAnsi="Tahoma" w:cs="Tahoma"/>
                <w:sz w:val="18"/>
                <w:szCs w:val="18"/>
              </w:rPr>
            </w:pPr>
            <w:r w:rsidRPr="00AF3DEA">
              <w:rPr>
                <w:rFonts w:ascii="Tahoma" w:hAnsi="Tahoma" w:cs="Tahoma"/>
                <w:sz w:val="18"/>
                <w:szCs w:val="18"/>
              </w:rPr>
              <w:t>El proveedor debe incluir servicios adicionales al RBT básico. Por ejemplo:</w:t>
            </w:r>
          </w:p>
          <w:p w:rsidR="005E4E52" w:rsidRPr="00AF3DEA" w:rsidRDefault="005E4E52" w:rsidP="004B280C">
            <w:pPr>
              <w:pStyle w:val="Prrafodelista"/>
              <w:numPr>
                <w:ilvl w:val="0"/>
                <w:numId w:val="12"/>
              </w:numPr>
              <w:spacing w:after="0" w:line="240" w:lineRule="auto"/>
              <w:contextualSpacing/>
              <w:jc w:val="both"/>
              <w:rPr>
                <w:rFonts w:ascii="Tahoma" w:hAnsi="Tahoma" w:cs="Tahoma"/>
                <w:sz w:val="18"/>
                <w:szCs w:val="18"/>
              </w:rPr>
            </w:pPr>
            <w:r w:rsidRPr="00AF3DEA">
              <w:rPr>
                <w:rFonts w:ascii="Tahoma" w:hAnsi="Tahoma" w:cs="Tahoma"/>
                <w:sz w:val="18"/>
                <w:szCs w:val="18"/>
              </w:rPr>
              <w:t>Reconoce tu música</w:t>
            </w:r>
            <w:r w:rsidRPr="00AF3DEA">
              <w:rPr>
                <w:rFonts w:ascii="Tahoma" w:hAnsi="Tahoma" w:cs="Tahoma"/>
                <w:sz w:val="18"/>
                <w:szCs w:val="18"/>
              </w:rPr>
              <w:sym w:font="Wingdings" w:char="F0E0"/>
            </w:r>
            <w:r w:rsidRPr="00AF3DEA">
              <w:rPr>
                <w:rFonts w:ascii="Tahoma" w:hAnsi="Tahoma" w:cs="Tahoma"/>
                <w:sz w:val="18"/>
                <w:szCs w:val="18"/>
              </w:rPr>
              <w:t xml:space="preserve"> El servicio permite que con una simple llamada al *xxx reconozca la canción que está escuchando el usuario, entregando un SMS con los datos de la canción, también el usuario recibirá un segundo SMS gratuito con el código del </w:t>
            </w:r>
            <w:proofErr w:type="spellStart"/>
            <w:r w:rsidRPr="00AF3DEA">
              <w:rPr>
                <w:rFonts w:ascii="Tahoma" w:hAnsi="Tahoma" w:cs="Tahoma"/>
                <w:sz w:val="18"/>
                <w:szCs w:val="18"/>
              </w:rPr>
              <w:t>Backtone</w:t>
            </w:r>
            <w:proofErr w:type="spellEnd"/>
            <w:r w:rsidRPr="00AF3DEA">
              <w:rPr>
                <w:rFonts w:ascii="Tahoma" w:hAnsi="Tahoma" w:cs="Tahoma"/>
                <w:sz w:val="18"/>
                <w:szCs w:val="18"/>
              </w:rPr>
              <w:t xml:space="preserve"> relacionado con el nombre de la canción, en caso que ésta se encuentre disponible.</w:t>
            </w:r>
          </w:p>
          <w:p w:rsidR="005E4E52" w:rsidRPr="00AF3DEA" w:rsidRDefault="005E4E52" w:rsidP="004B280C">
            <w:pPr>
              <w:pStyle w:val="Prrafodelista"/>
              <w:numPr>
                <w:ilvl w:val="0"/>
                <w:numId w:val="12"/>
              </w:numPr>
              <w:spacing w:after="0" w:line="240" w:lineRule="auto"/>
              <w:contextualSpacing/>
              <w:jc w:val="both"/>
              <w:rPr>
                <w:rFonts w:ascii="Tahoma" w:hAnsi="Tahoma" w:cs="Tahoma"/>
                <w:sz w:val="18"/>
                <w:szCs w:val="18"/>
              </w:rPr>
            </w:pPr>
            <w:r w:rsidRPr="00AF3DEA">
              <w:rPr>
                <w:rFonts w:ascii="Tahoma" w:hAnsi="Tahoma" w:cs="Tahoma"/>
                <w:sz w:val="18"/>
                <w:szCs w:val="18"/>
              </w:rPr>
              <w:t xml:space="preserve">Reverse </w:t>
            </w:r>
            <w:proofErr w:type="spellStart"/>
            <w:r w:rsidRPr="00AF3DEA">
              <w:rPr>
                <w:rFonts w:ascii="Tahoma" w:hAnsi="Tahoma" w:cs="Tahoma"/>
                <w:sz w:val="18"/>
                <w:szCs w:val="18"/>
              </w:rPr>
              <w:t>Backtones</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FronT</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Tone</w:t>
            </w:r>
            <w:proofErr w:type="spellEnd"/>
            <w:r w:rsidRPr="00AF3DEA">
              <w:rPr>
                <w:rFonts w:ascii="Tahoma" w:hAnsi="Tahoma" w:cs="Tahoma"/>
                <w:sz w:val="18"/>
                <w:szCs w:val="18"/>
              </w:rPr>
              <w:t>--&gt; cuando el usuario A escucha su tono elegido.</w:t>
            </w:r>
          </w:p>
          <w:p w:rsidR="005E4E52" w:rsidRPr="00AF3DEA" w:rsidRDefault="005E4E52" w:rsidP="004B280C">
            <w:pPr>
              <w:pStyle w:val="Prrafodelista"/>
              <w:numPr>
                <w:ilvl w:val="0"/>
                <w:numId w:val="12"/>
              </w:numPr>
              <w:spacing w:after="0" w:line="240" w:lineRule="auto"/>
              <w:contextualSpacing/>
              <w:jc w:val="both"/>
              <w:rPr>
                <w:rFonts w:ascii="Tahoma" w:hAnsi="Tahoma" w:cs="Tahoma"/>
                <w:sz w:val="18"/>
                <w:szCs w:val="18"/>
              </w:rPr>
            </w:pPr>
            <w:r w:rsidRPr="00AF3DEA">
              <w:rPr>
                <w:rFonts w:ascii="Tahoma" w:hAnsi="Tahoma" w:cs="Tahoma"/>
                <w:sz w:val="18"/>
                <w:szCs w:val="18"/>
              </w:rPr>
              <w:t xml:space="preserve">Dedicatorias--&gt; dedicar un tono a otro usuario a través de los accesos descritos, y con personalización de la web. (similar </w:t>
            </w:r>
            <w:proofErr w:type="gramStart"/>
            <w:r w:rsidRPr="00AF3DEA">
              <w:rPr>
                <w:rFonts w:ascii="Tahoma" w:hAnsi="Tahoma" w:cs="Tahoma"/>
                <w:sz w:val="18"/>
                <w:szCs w:val="18"/>
              </w:rPr>
              <w:t>a</w:t>
            </w:r>
            <w:proofErr w:type="gramEnd"/>
            <w:r w:rsidRPr="00AF3DEA">
              <w:rPr>
                <w:rFonts w:ascii="Tahoma" w:hAnsi="Tahoma" w:cs="Tahoma"/>
                <w:sz w:val="18"/>
                <w:szCs w:val="18"/>
              </w:rPr>
              <w:t>: http://dedicatorias.claro.com.do/clarodo/web/dedi/#).</w:t>
            </w:r>
            <w:ins w:id="20" w:author="msloayza" w:date="2015-03-18T17:19:00Z">
              <w:r w:rsidRPr="00AF3DEA">
                <w:rPr>
                  <w:rFonts w:ascii="Tahoma" w:hAnsi="Tahoma" w:cs="Tahoma"/>
                  <w:sz w:val="18"/>
                  <w:szCs w:val="18"/>
                </w:rPr>
                <w:t xml:space="preserve"> </w:t>
              </w:r>
            </w:ins>
          </w:p>
          <w:p w:rsidR="005E4E52" w:rsidRPr="00AF3DEA" w:rsidRDefault="005E4E52" w:rsidP="004B280C">
            <w:pPr>
              <w:pStyle w:val="Prrafodelista"/>
              <w:numPr>
                <w:ilvl w:val="0"/>
                <w:numId w:val="12"/>
              </w:numPr>
              <w:spacing w:after="0" w:line="240" w:lineRule="auto"/>
              <w:contextualSpacing/>
              <w:jc w:val="both"/>
              <w:rPr>
                <w:rFonts w:ascii="Tahoma" w:hAnsi="Tahoma" w:cs="Tahoma"/>
                <w:sz w:val="18"/>
                <w:szCs w:val="18"/>
              </w:rPr>
            </w:pPr>
            <w:r w:rsidRPr="00AF3DEA">
              <w:rPr>
                <w:rFonts w:ascii="Tahoma" w:hAnsi="Tahoma" w:cs="Tahoma"/>
                <w:sz w:val="18"/>
                <w:szCs w:val="18"/>
              </w:rPr>
              <w:t>Publicitarios--&gt; brindar tonos antecedidos de tonos publicitarios. Herramienta de gestión.</w:t>
            </w:r>
          </w:p>
          <w:p w:rsidR="005E4E52" w:rsidRPr="00AF3DEA" w:rsidRDefault="005E4E52" w:rsidP="004B280C">
            <w:pPr>
              <w:pStyle w:val="Prrafodelista"/>
              <w:numPr>
                <w:ilvl w:val="0"/>
                <w:numId w:val="12"/>
              </w:numPr>
              <w:spacing w:after="0" w:line="240" w:lineRule="auto"/>
              <w:contextualSpacing/>
              <w:jc w:val="both"/>
              <w:rPr>
                <w:rFonts w:ascii="Tahoma" w:hAnsi="Tahoma" w:cs="Tahoma"/>
                <w:sz w:val="18"/>
                <w:szCs w:val="18"/>
              </w:rPr>
            </w:pPr>
            <w:r w:rsidRPr="00AF3DEA">
              <w:rPr>
                <w:rFonts w:ascii="Tahoma" w:hAnsi="Tahoma" w:cs="Tahoma"/>
                <w:sz w:val="18"/>
                <w:szCs w:val="18"/>
              </w:rPr>
              <w:lastRenderedPageBreak/>
              <w:t xml:space="preserve">Corporativos--&gt; brindar y administrar tonos propios de una compañía. Herramienta y página web para empresas e instituciones que requieran </w:t>
            </w:r>
            <w:proofErr w:type="spellStart"/>
            <w:r w:rsidRPr="00AF3DEA">
              <w:rPr>
                <w:rFonts w:ascii="Tahoma" w:hAnsi="Tahoma" w:cs="Tahoma"/>
                <w:sz w:val="18"/>
                <w:szCs w:val="18"/>
              </w:rPr>
              <w:t>backtones</w:t>
            </w:r>
            <w:proofErr w:type="spellEnd"/>
            <w:r w:rsidRPr="00AF3DEA">
              <w:rPr>
                <w:rFonts w:ascii="Tahoma" w:hAnsi="Tahoma" w:cs="Tahoma"/>
                <w:sz w:val="18"/>
                <w:szCs w:val="18"/>
              </w:rPr>
              <w:t xml:space="preserve"> corporativos, institucionales, políticos, </w:t>
            </w:r>
            <w:proofErr w:type="spellStart"/>
            <w:r w:rsidRPr="00AF3DEA">
              <w:rPr>
                <w:rFonts w:ascii="Tahoma" w:hAnsi="Tahoma" w:cs="Tahoma"/>
                <w:sz w:val="18"/>
                <w:szCs w:val="18"/>
              </w:rPr>
              <w:t>etc</w:t>
            </w:r>
            <w:proofErr w:type="spellEnd"/>
            <w:r w:rsidRPr="00AF3DEA">
              <w:rPr>
                <w:rFonts w:ascii="Tahoma" w:hAnsi="Tahoma" w:cs="Tahoma"/>
                <w:sz w:val="18"/>
                <w:szCs w:val="18"/>
              </w:rPr>
              <w:t>, para que a través de la misma puedan administrarlos y gestionarlos de acuerdo a sus necesidades.</w:t>
            </w:r>
          </w:p>
          <w:p w:rsidR="005E4E52" w:rsidRPr="00AF3DEA" w:rsidRDefault="005E4E52" w:rsidP="004B280C">
            <w:pPr>
              <w:pStyle w:val="Prrafodelista"/>
              <w:numPr>
                <w:ilvl w:val="0"/>
                <w:numId w:val="12"/>
              </w:numPr>
              <w:spacing w:after="0" w:line="240" w:lineRule="auto"/>
              <w:contextualSpacing/>
              <w:jc w:val="both"/>
              <w:rPr>
                <w:rFonts w:ascii="Tahoma" w:hAnsi="Tahoma" w:cs="Tahoma"/>
                <w:sz w:val="18"/>
                <w:szCs w:val="18"/>
              </w:rPr>
            </w:pPr>
            <w:proofErr w:type="spellStart"/>
            <w:r w:rsidRPr="00AF3DEA">
              <w:rPr>
                <w:rFonts w:ascii="Tahoma" w:hAnsi="Tahoma" w:cs="Tahoma"/>
                <w:sz w:val="18"/>
                <w:szCs w:val="18"/>
              </w:rPr>
              <w:t>Background</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tone</w:t>
            </w:r>
            <w:proofErr w:type="spellEnd"/>
            <w:r w:rsidRPr="00AF3DEA">
              <w:rPr>
                <w:rFonts w:ascii="Tahoma" w:hAnsi="Tahoma" w:cs="Tahoma"/>
                <w:sz w:val="18"/>
                <w:szCs w:val="18"/>
              </w:rPr>
              <w:sym w:font="Wingdings" w:char="F0E0"/>
            </w:r>
            <w:r w:rsidRPr="00AF3DEA">
              <w:rPr>
                <w:rFonts w:ascii="Tahoma" w:hAnsi="Tahoma" w:cs="Tahoma"/>
                <w:sz w:val="18"/>
                <w:szCs w:val="18"/>
              </w:rPr>
              <w:t xml:space="preserve"> tono de fondo para llamadas.</w:t>
            </w:r>
          </w:p>
          <w:p w:rsidR="005E4E52" w:rsidRPr="00AF3DEA" w:rsidRDefault="005E4E52" w:rsidP="00391EAC">
            <w:pPr>
              <w:spacing w:after="0" w:line="240" w:lineRule="auto"/>
              <w:jc w:val="both"/>
              <w:rPr>
                <w:rFonts w:ascii="Tahoma" w:hAnsi="Tahoma" w:cs="Tahoma"/>
                <w:sz w:val="18"/>
                <w:szCs w:val="18"/>
              </w:rPr>
            </w:pPr>
            <w:r w:rsidRPr="00AF3DEA">
              <w:rPr>
                <w:rFonts w:ascii="Tahoma" w:hAnsi="Tahoma" w:cs="Tahoma"/>
                <w:sz w:val="18"/>
                <w:szCs w:val="18"/>
              </w:rPr>
              <w:t>Y otros (se valorará otros servicios)</w:t>
            </w:r>
          </w:p>
        </w:tc>
        <w:tc>
          <w:tcPr>
            <w:tcW w:w="850" w:type="dxa"/>
            <w:vAlign w:val="center"/>
          </w:tcPr>
          <w:p w:rsidR="005E4E52" w:rsidRPr="00AF3DEA" w:rsidRDefault="00CA15F5" w:rsidP="00CA15F5">
            <w:pPr>
              <w:spacing w:after="0" w:line="240" w:lineRule="auto"/>
              <w:jc w:val="center"/>
              <w:rPr>
                <w:rFonts w:ascii="Tahoma" w:hAnsi="Tahoma" w:cs="Tahoma"/>
                <w:b/>
                <w:sz w:val="18"/>
                <w:szCs w:val="18"/>
              </w:rPr>
            </w:pPr>
            <w:r w:rsidRPr="00AF3DEA">
              <w:rPr>
                <w:rFonts w:ascii="Tahoma" w:eastAsia="Calibri" w:hAnsi="Tahoma" w:cs="Tahoma"/>
                <w:bCs/>
                <w:iCs/>
              </w:rPr>
              <w:lastRenderedPageBreak/>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709" w:type="dxa"/>
            <w:shd w:val="clear" w:color="auto" w:fill="auto"/>
            <w:vAlign w:val="center"/>
          </w:tcPr>
          <w:p w:rsidR="005E4E52" w:rsidRPr="00AF3DEA" w:rsidRDefault="00CA15F5" w:rsidP="00CA15F5">
            <w:pPr>
              <w:spacing w:after="0" w:line="240" w:lineRule="auto"/>
              <w:jc w:val="center"/>
              <w:rPr>
                <w:rFonts w:ascii="Tahoma" w:hAnsi="Tahoma" w:cs="Tahoma"/>
                <w:sz w:val="20"/>
                <w:szCs w:val="20"/>
              </w:rPr>
            </w:pPr>
            <w:r w:rsidRPr="00AF3DEA">
              <w:rPr>
                <w:rFonts w:ascii="Tahoma" w:eastAsia="Calibri" w:hAnsi="Tahoma" w:cs="Tahoma"/>
                <w:bCs/>
                <w:iCs/>
              </w:rPr>
              <w:fldChar w:fldCharType="begin">
                <w:ffData>
                  <w:name w:val="Casilla1"/>
                  <w:enabled/>
                  <w:calcOnExit w:val="0"/>
                  <w:checkBox>
                    <w:sizeAuto/>
                    <w:default w:val="1"/>
                  </w:checkBox>
                </w:ffData>
              </w:fldChar>
            </w:r>
            <w:r w:rsidRPr="00AF3DEA">
              <w:rPr>
                <w:rFonts w:ascii="Tahoma" w:eastAsia="Calibri" w:hAnsi="Tahoma" w:cs="Tahoma"/>
                <w:bCs/>
                <w:iCs/>
              </w:rPr>
              <w:instrText xml:space="preserve"> FORMCHECKBOX </w:instrText>
            </w:r>
            <w:r w:rsidRPr="00AF3DEA">
              <w:rPr>
                <w:rFonts w:ascii="Tahoma" w:eastAsia="Calibri" w:hAnsi="Tahoma" w:cs="Tahoma"/>
                <w:bCs/>
                <w:iCs/>
              </w:rPr>
            </w:r>
            <w:r w:rsidRPr="00AF3DEA">
              <w:rPr>
                <w:rFonts w:ascii="Tahoma" w:eastAsia="Calibri" w:hAnsi="Tahoma" w:cs="Tahoma"/>
                <w:bCs/>
                <w:iCs/>
              </w:rPr>
              <w:fldChar w:fldCharType="end"/>
            </w:r>
          </w:p>
        </w:tc>
        <w:tc>
          <w:tcPr>
            <w:tcW w:w="850"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c>
          <w:tcPr>
            <w:tcW w:w="1843" w:type="dxa"/>
            <w:shd w:val="clear" w:color="auto" w:fill="auto"/>
            <w:vAlign w:val="center"/>
          </w:tcPr>
          <w:p w:rsidR="005E4E52" w:rsidRPr="00AF3DEA" w:rsidRDefault="005E4E52" w:rsidP="00391EAC">
            <w:pPr>
              <w:spacing w:after="0" w:line="240" w:lineRule="auto"/>
              <w:jc w:val="center"/>
              <w:rPr>
                <w:rFonts w:ascii="Tahoma" w:hAnsi="Tahoma" w:cs="Tahoma"/>
                <w:b/>
                <w:bCs/>
                <w:sz w:val="20"/>
                <w:szCs w:val="20"/>
                <w:lang w:eastAsia="es-BO"/>
              </w:rPr>
            </w:pPr>
          </w:p>
        </w:tc>
      </w:tr>
    </w:tbl>
    <w:p w:rsidR="009B764A" w:rsidRPr="00AF3DEA" w:rsidRDefault="009B764A" w:rsidP="00A14653">
      <w:pPr>
        <w:spacing w:after="240" w:line="240" w:lineRule="auto"/>
        <w:rPr>
          <w:rFonts w:ascii="Arial" w:hAnsi="Arial" w:cs="Arial"/>
          <w:lang w:val="es-BO" w:bidi="ar-SA"/>
        </w:rPr>
      </w:pPr>
      <w:bookmarkStart w:id="21" w:name="_Toc309124157"/>
    </w:p>
    <w:bookmarkEnd w:id="21"/>
    <w:p w:rsidR="00800D27" w:rsidRPr="00AF3DEA" w:rsidRDefault="00800D27" w:rsidP="00167A0F">
      <w:pPr>
        <w:pStyle w:val="TITULOS"/>
        <w:numPr>
          <w:ilvl w:val="1"/>
          <w:numId w:val="21"/>
        </w:numPr>
        <w:spacing w:after="0"/>
        <w:rPr>
          <w:rFonts w:ascii="Tahoma" w:hAnsi="Tahoma" w:cs="Tahoma"/>
          <w:sz w:val="22"/>
          <w:szCs w:val="22"/>
        </w:rPr>
      </w:pPr>
      <w:r w:rsidRPr="00AF3DEA">
        <w:rPr>
          <w:rFonts w:ascii="Tahoma" w:hAnsi="Tahoma" w:cs="Tahoma"/>
          <w:sz w:val="22"/>
          <w:szCs w:val="22"/>
        </w:rPr>
        <w:t>GARANTÍA Y SOPORTE.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F3DEA" w:rsidRPr="00AF3DEA" w:rsidTr="005E4E52">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 xml:space="preserve">REQUERIMIENTO DE </w:t>
            </w:r>
            <w:r w:rsidR="005D5917" w:rsidRPr="00AF3DEA">
              <w:rPr>
                <w:rFonts w:ascii="Tahoma" w:hAnsi="Tahoma" w:cs="Tahoma"/>
                <w:b/>
                <w:bCs/>
                <w:sz w:val="18"/>
                <w:szCs w:val="18"/>
              </w:rPr>
              <w:t>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RESPUESTA DEL OFERENTE</w:t>
            </w:r>
          </w:p>
        </w:tc>
      </w:tr>
      <w:tr w:rsidR="00AF3DEA" w:rsidRPr="00AF3DEA" w:rsidTr="005E4E52">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sz w:val="18"/>
                <w:szCs w:val="18"/>
              </w:rPr>
              <w:t>GARANTIA</w:t>
            </w:r>
            <w:proofErr w:type="spellEnd"/>
            <w:r w:rsidRPr="00AF3DEA">
              <w:rPr>
                <w:rFonts w:ascii="Tahoma" w:hAnsi="Tahoma" w:cs="Tahoma"/>
                <w:b/>
                <w:bCs/>
                <w:sz w:val="18"/>
                <w:szCs w:val="18"/>
              </w:rPr>
              <w:t xml:space="preserve"> Y SOPORTE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lang w:val="en-GB"/>
              </w:rPr>
              <w:t>CONDICIÓN</w:t>
            </w:r>
            <w:proofErr w:type="spellEnd"/>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(Llenado Obligatorio)</w:t>
            </w:r>
          </w:p>
        </w:tc>
      </w:tr>
      <w:tr w:rsidR="00AF3DEA" w:rsidRPr="00AF3DEA" w:rsidTr="005E4E52">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sz w:val="18"/>
                <w:szCs w:val="18"/>
              </w:rPr>
            </w:pPr>
            <w:r w:rsidRPr="00AF3DEA">
              <w:rPr>
                <w:rFonts w:ascii="Tahoma" w:hAnsi="Tahoma" w:cs="Tahoma"/>
                <w:b/>
                <w:bCs/>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0"/>
                <w:szCs w:val="10"/>
              </w:rPr>
            </w:pPr>
            <w:proofErr w:type="spellStart"/>
            <w:r w:rsidRPr="00AF3DEA">
              <w:rPr>
                <w:rFonts w:ascii="Tahoma" w:hAnsi="Tahoma" w:cs="Tahoma"/>
                <w:b/>
                <w:bCs/>
                <w:sz w:val="10"/>
                <w:szCs w:val="10"/>
                <w:lang w:val="en-GB"/>
              </w:rPr>
              <w:t>MANDATORIO</w:t>
            </w:r>
            <w:proofErr w:type="spellEnd"/>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0"/>
                <w:szCs w:val="10"/>
                <w:lang w:val="en-GB"/>
              </w:rPr>
            </w:pPr>
            <w:proofErr w:type="spellStart"/>
            <w:r w:rsidRPr="00AF3DEA">
              <w:rPr>
                <w:rFonts w:ascii="Tahoma" w:hAnsi="Tahoma" w:cs="Tahoma"/>
                <w:b/>
                <w:bCs/>
                <w:sz w:val="10"/>
                <w:szCs w:val="10"/>
                <w:lang w:val="en-GB"/>
              </w:rPr>
              <w:t>Cumple</w:t>
            </w:r>
            <w:proofErr w:type="spellEnd"/>
            <w:r w:rsidRPr="00AF3DEA">
              <w:rPr>
                <w:rFonts w:ascii="Tahoma" w:hAnsi="Tahoma" w:cs="Tahoma"/>
                <w:b/>
                <w:bCs/>
                <w:sz w:val="10"/>
                <w:szCs w:val="10"/>
                <w:lang w:val="en-GB"/>
              </w:rPr>
              <w:t xml:space="preserve"> / No </w:t>
            </w:r>
            <w:proofErr w:type="spellStart"/>
            <w:r w:rsidRPr="00AF3DEA">
              <w:rPr>
                <w:rFonts w:ascii="Tahoma" w:hAnsi="Tahoma" w:cs="Tahoma"/>
                <w:b/>
                <w:bCs/>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0"/>
                <w:szCs w:val="10"/>
              </w:rPr>
            </w:pPr>
            <w:proofErr w:type="spellStart"/>
            <w:r w:rsidRPr="00AF3DEA">
              <w:rPr>
                <w:rFonts w:ascii="Tahoma" w:hAnsi="Tahoma" w:cs="Tahoma"/>
                <w:b/>
                <w:bCs/>
                <w:sz w:val="10"/>
                <w:szCs w:val="10"/>
                <w:lang w:val="en-GB"/>
              </w:rPr>
              <w:t>DOCUMENTO</w:t>
            </w:r>
            <w:proofErr w:type="spellEnd"/>
            <w:r w:rsidRPr="00AF3DEA">
              <w:rPr>
                <w:rFonts w:ascii="Tahoma" w:hAnsi="Tahoma" w:cs="Tahoma"/>
                <w:b/>
                <w:bCs/>
                <w:sz w:val="10"/>
                <w:szCs w:val="10"/>
                <w:lang w:val="en-GB"/>
              </w:rPr>
              <w:t xml:space="preserve">, </w:t>
            </w:r>
            <w:proofErr w:type="spellStart"/>
            <w:r w:rsidRPr="00AF3DEA">
              <w:rPr>
                <w:rFonts w:ascii="Tahoma" w:hAnsi="Tahoma" w:cs="Tahoma"/>
                <w:b/>
                <w:bCs/>
                <w:sz w:val="10"/>
                <w:szCs w:val="10"/>
                <w:lang w:val="en-GB"/>
              </w:rPr>
              <w:t>PÁGINA</w:t>
            </w:r>
            <w:proofErr w:type="spellEnd"/>
            <w:r w:rsidRPr="00AF3DEA">
              <w:rPr>
                <w:rFonts w:ascii="Tahoma" w:hAnsi="Tahoma" w:cs="Tahoma"/>
                <w:b/>
                <w:bCs/>
                <w:sz w:val="10"/>
                <w:szCs w:val="10"/>
                <w:lang w:val="en-GB"/>
              </w:rPr>
              <w:t xml:space="preserve">, </w:t>
            </w:r>
            <w:proofErr w:type="spellStart"/>
            <w:r w:rsidRPr="00AF3DEA">
              <w:rPr>
                <w:rFonts w:ascii="Tahoma" w:hAnsi="Tahoma" w:cs="Tahoma"/>
                <w:b/>
                <w:bCs/>
                <w:sz w:val="10"/>
                <w:szCs w:val="10"/>
                <w:lang w:val="en-GB"/>
              </w:rPr>
              <w:t>REFERENCIA</w:t>
            </w:r>
            <w:proofErr w:type="spellEnd"/>
          </w:p>
        </w:tc>
      </w:tr>
      <w:tr w:rsidR="00AF3DEA" w:rsidRPr="00AF3DEA" w:rsidTr="006A740F">
        <w:trPr>
          <w:trHeight w:hRule="exact" w:val="1199"/>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800D27" w:rsidRPr="00AF3DEA" w:rsidRDefault="00D83253" w:rsidP="005E4E52">
            <w:pPr>
              <w:jc w:val="center"/>
              <w:rPr>
                <w:rFonts w:ascii="Tahoma" w:eastAsia="Calibri" w:hAnsi="Tahoma" w:cs="Tahoma"/>
                <w:sz w:val="18"/>
                <w:szCs w:val="18"/>
              </w:rPr>
            </w:pPr>
            <w:r w:rsidRPr="00AF3DEA">
              <w:rPr>
                <w:rFonts w:ascii="Tahoma" w:hAnsi="Tahoma" w:cs="Tahoma"/>
                <w:sz w:val="18"/>
                <w:szCs w:val="18"/>
              </w:rPr>
              <w:t>3.3.</w:t>
            </w:r>
            <w:r w:rsidR="00800D27" w:rsidRPr="00AF3DEA">
              <w:rPr>
                <w:rFonts w:ascii="Tahoma" w:hAnsi="Tahoma" w:cs="Tahoma"/>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167A0F" w:rsidRPr="00AF3DEA" w:rsidRDefault="00CA15F5" w:rsidP="00167A0F">
            <w:pPr>
              <w:jc w:val="both"/>
              <w:rPr>
                <w:rFonts w:ascii="Tahoma" w:hAnsi="Tahoma" w:cs="Tahoma"/>
                <w:b/>
                <w:bCs/>
                <w:sz w:val="18"/>
                <w:szCs w:val="18"/>
              </w:rPr>
            </w:pPr>
            <w:r w:rsidRPr="00AF3DEA">
              <w:rPr>
                <w:rFonts w:ascii="Tahoma" w:hAnsi="Tahoma" w:cs="Tahoma"/>
                <w:b/>
                <w:bCs/>
                <w:sz w:val="18"/>
                <w:szCs w:val="18"/>
              </w:rPr>
              <w:t>GARANTÍA</w:t>
            </w:r>
            <w:r w:rsidR="00A80004" w:rsidRPr="00AF3DEA">
              <w:rPr>
                <w:rFonts w:ascii="Tahoma" w:hAnsi="Tahoma" w:cs="Tahoma"/>
                <w:b/>
                <w:bCs/>
                <w:sz w:val="18"/>
                <w:szCs w:val="18"/>
              </w:rPr>
              <w:t>S:</w:t>
            </w:r>
          </w:p>
          <w:p w:rsidR="00800D27" w:rsidRPr="00AF3DEA" w:rsidRDefault="00A80004" w:rsidP="00167A0F">
            <w:pPr>
              <w:jc w:val="both"/>
              <w:rPr>
                <w:rFonts w:ascii="Tahoma" w:hAnsi="Tahoma" w:cs="Tahoma"/>
                <w:sz w:val="18"/>
                <w:szCs w:val="18"/>
              </w:rPr>
            </w:pPr>
            <w:r w:rsidRPr="00AF3DEA">
              <w:rPr>
                <w:rFonts w:ascii="Tahoma" w:hAnsi="Tahoma" w:cs="Tahoma"/>
                <w:sz w:val="18"/>
                <w:szCs w:val="18"/>
              </w:rPr>
              <w:t>El proveedor debe garantizar una vigencia tecnológica del sistema de por lo menos 5 años, para ello debe adjuntar a su propuesta la certificación del fabricante.</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800D27" w:rsidRPr="00AF3DEA" w:rsidRDefault="00800D27" w:rsidP="005E4E52">
            <w:pPr>
              <w:jc w:val="center"/>
              <w:rPr>
                <w:rFonts w:ascii="Times New Roman" w:hAnsi="Times New Roman"/>
                <w:sz w:val="20"/>
                <w:szCs w:val="20"/>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00D27" w:rsidRPr="00AF3DEA" w:rsidRDefault="00800D27" w:rsidP="005E4E52">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00D27" w:rsidRPr="00AF3DEA" w:rsidRDefault="00800D27" w:rsidP="005E4E52">
            <w:pPr>
              <w:jc w:val="center"/>
              <w:rPr>
                <w:rFonts w:ascii="Tahoma" w:eastAsia="Calibri" w:hAnsi="Tahoma" w:cs="Tahoma"/>
                <w:sz w:val="18"/>
                <w:szCs w:val="18"/>
              </w:rPr>
            </w:pPr>
          </w:p>
        </w:tc>
      </w:tr>
      <w:tr w:rsidR="00AF3DEA" w:rsidRPr="00AF3DEA" w:rsidTr="006A740F">
        <w:trPr>
          <w:trHeight w:hRule="exact" w:val="1106"/>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80004" w:rsidRPr="00AF3DEA" w:rsidRDefault="00D83253" w:rsidP="005E4E52">
            <w:pPr>
              <w:jc w:val="center"/>
              <w:rPr>
                <w:rFonts w:ascii="Tahoma" w:hAnsi="Tahoma" w:cs="Tahoma"/>
                <w:sz w:val="18"/>
                <w:szCs w:val="18"/>
              </w:rPr>
            </w:pPr>
            <w:r w:rsidRPr="00AF3DEA">
              <w:rPr>
                <w:rFonts w:ascii="Tahoma" w:hAnsi="Tahoma" w:cs="Tahoma"/>
                <w:sz w:val="18"/>
                <w:szCs w:val="18"/>
              </w:rPr>
              <w:t>3.3.</w:t>
            </w:r>
            <w:r w:rsidR="00A80004" w:rsidRPr="00AF3DEA">
              <w:rPr>
                <w:rFonts w:ascii="Tahoma" w:hAnsi="Tahoma" w:cs="Tahoma"/>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80004" w:rsidRPr="00AF3DEA" w:rsidRDefault="006A740F" w:rsidP="005E4E52">
            <w:pPr>
              <w:jc w:val="both"/>
              <w:rPr>
                <w:rFonts w:ascii="Tahoma" w:hAnsi="Tahoma" w:cs="Tahoma"/>
                <w:b/>
                <w:bCs/>
                <w:sz w:val="18"/>
                <w:szCs w:val="18"/>
              </w:rPr>
            </w:pPr>
            <w:r w:rsidRPr="00AF3DEA">
              <w:rPr>
                <w:rFonts w:ascii="Tahoma" w:hAnsi="Tahoma" w:cs="Tahoma"/>
                <w:sz w:val="18"/>
                <w:szCs w:val="18"/>
              </w:rPr>
              <w:t>El oferente deberá garantizar la provisión de repuestos para un periodo mínimo de 10 (diez) años, a partir de la puesta en servicio comercial de los equipos a ser provistos.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80004" w:rsidRPr="00AF3DEA" w:rsidRDefault="00183CCD"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80004" w:rsidRPr="00AF3DEA" w:rsidRDefault="00A80004" w:rsidP="005E4E52">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80004" w:rsidRPr="00AF3DEA" w:rsidRDefault="00A80004" w:rsidP="005E4E52">
            <w:pPr>
              <w:jc w:val="center"/>
              <w:rPr>
                <w:rFonts w:ascii="Tahoma" w:eastAsia="Calibri" w:hAnsi="Tahoma" w:cs="Tahoma"/>
                <w:sz w:val="18"/>
                <w:szCs w:val="18"/>
              </w:rPr>
            </w:pPr>
          </w:p>
        </w:tc>
      </w:tr>
      <w:tr w:rsidR="00AF3DEA" w:rsidRPr="00AF3DEA" w:rsidTr="006A740F">
        <w:trPr>
          <w:trHeight w:hRule="exact" w:val="1019"/>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6A740F" w:rsidRPr="00AF3DEA" w:rsidRDefault="00D83253" w:rsidP="005E4E52">
            <w:pPr>
              <w:jc w:val="center"/>
              <w:rPr>
                <w:rFonts w:ascii="Tahoma" w:hAnsi="Tahoma" w:cs="Tahoma"/>
                <w:sz w:val="18"/>
                <w:szCs w:val="18"/>
              </w:rPr>
            </w:pPr>
            <w:r w:rsidRPr="00AF3DEA">
              <w:rPr>
                <w:rFonts w:ascii="Tahoma" w:hAnsi="Tahoma" w:cs="Tahoma"/>
                <w:sz w:val="18"/>
                <w:szCs w:val="18"/>
              </w:rPr>
              <w:t>3.3.</w:t>
            </w:r>
            <w:r w:rsidR="006A740F" w:rsidRPr="00AF3DEA">
              <w:rPr>
                <w:rFonts w:ascii="Tahoma" w:hAnsi="Tahoma" w:cs="Tahoma"/>
                <w:sz w:val="18"/>
                <w:szCs w:val="18"/>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6A740F" w:rsidRPr="00AF3DEA" w:rsidRDefault="006A740F" w:rsidP="00EE2B3D">
            <w:pPr>
              <w:spacing w:after="0" w:line="240" w:lineRule="auto"/>
              <w:jc w:val="both"/>
              <w:rPr>
                <w:rFonts w:ascii="Tahoma" w:hAnsi="Tahoma" w:cs="Tahoma"/>
                <w:sz w:val="18"/>
                <w:szCs w:val="18"/>
              </w:rPr>
            </w:pPr>
            <w:r w:rsidRPr="00AF3DEA">
              <w:rPr>
                <w:rFonts w:ascii="Tahoma" w:hAnsi="Tahoma" w:cs="Tahoma"/>
                <w:sz w:val="18"/>
                <w:szCs w:val="18"/>
              </w:rPr>
              <w:t>El periodo de garantía de los equipos ofertados no deberá ser menor a 1 año. Esta garantía se iniciara a partir de la puesta en servicio comercial de la plataforma previa aceptación de ENTEL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6A740F" w:rsidRPr="00AF3DEA" w:rsidRDefault="00183CCD"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6A740F" w:rsidRPr="00AF3DEA" w:rsidRDefault="006A740F" w:rsidP="005E4E52">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6A740F" w:rsidRPr="00AF3DEA" w:rsidRDefault="006A740F" w:rsidP="005E4E52">
            <w:pPr>
              <w:jc w:val="center"/>
              <w:rPr>
                <w:rFonts w:ascii="Tahoma" w:eastAsia="Calibri" w:hAnsi="Tahoma" w:cs="Tahoma"/>
                <w:sz w:val="18"/>
                <w:szCs w:val="18"/>
              </w:rPr>
            </w:pPr>
          </w:p>
        </w:tc>
      </w:tr>
      <w:tr w:rsidR="00167A0F" w:rsidRPr="00AF3DEA" w:rsidTr="00C92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851" w:type="dxa"/>
            <w:tcMar>
              <w:top w:w="0" w:type="dxa"/>
              <w:left w:w="70" w:type="dxa"/>
              <w:bottom w:w="0" w:type="dxa"/>
              <w:right w:w="70" w:type="dxa"/>
            </w:tcMar>
            <w:vAlign w:val="center"/>
          </w:tcPr>
          <w:p w:rsidR="00167A0F" w:rsidRPr="00AF3DEA" w:rsidRDefault="00D83253" w:rsidP="005E4E52">
            <w:pPr>
              <w:jc w:val="center"/>
            </w:pPr>
            <w:r w:rsidRPr="00AF3DEA">
              <w:t>3.3.</w:t>
            </w:r>
            <w:r w:rsidR="00167A0F" w:rsidRPr="00AF3DEA">
              <w:t>4</w:t>
            </w:r>
          </w:p>
        </w:tc>
        <w:tc>
          <w:tcPr>
            <w:tcW w:w="4497" w:type="dxa"/>
            <w:tcMar>
              <w:top w:w="0" w:type="dxa"/>
              <w:left w:w="70" w:type="dxa"/>
              <w:bottom w:w="0" w:type="dxa"/>
              <w:right w:w="70" w:type="dxa"/>
            </w:tcMar>
            <w:vAlign w:val="center"/>
          </w:tcPr>
          <w:p w:rsidR="00167A0F" w:rsidRPr="00AF3DEA" w:rsidRDefault="00167A0F" w:rsidP="00167A0F">
            <w:pPr>
              <w:spacing w:after="0" w:line="240" w:lineRule="auto"/>
              <w:jc w:val="both"/>
              <w:rPr>
                <w:rFonts w:ascii="Tahoma" w:hAnsi="Tahoma" w:cs="Tahoma"/>
                <w:b/>
                <w:sz w:val="18"/>
                <w:szCs w:val="18"/>
              </w:rPr>
            </w:pPr>
            <w:r w:rsidRPr="00AF3DEA">
              <w:rPr>
                <w:rFonts w:ascii="Tahoma" w:hAnsi="Tahoma" w:cs="Tahoma"/>
                <w:b/>
                <w:sz w:val="18"/>
                <w:szCs w:val="18"/>
              </w:rPr>
              <w:t>SOPORTE:</w:t>
            </w:r>
          </w:p>
          <w:p w:rsidR="00167A0F" w:rsidRPr="00AF3DEA" w:rsidRDefault="00167A0F" w:rsidP="00167A0F">
            <w:pPr>
              <w:spacing w:after="0" w:line="240" w:lineRule="auto"/>
              <w:jc w:val="both"/>
              <w:rPr>
                <w:rFonts w:ascii="Tahoma" w:hAnsi="Tahoma" w:cs="Tahoma"/>
                <w:b/>
                <w:sz w:val="18"/>
                <w:szCs w:val="18"/>
              </w:rPr>
            </w:pPr>
          </w:p>
          <w:p w:rsidR="00167A0F" w:rsidRPr="00AF3DEA" w:rsidRDefault="00167A0F" w:rsidP="00EE2B3D">
            <w:pPr>
              <w:spacing w:after="0" w:line="240" w:lineRule="auto"/>
              <w:jc w:val="both"/>
              <w:rPr>
                <w:rFonts w:ascii="Tahoma" w:hAnsi="Tahoma" w:cs="Tahoma"/>
                <w:b/>
                <w:sz w:val="18"/>
                <w:szCs w:val="18"/>
              </w:rPr>
            </w:pPr>
            <w:r w:rsidRPr="00AF3DEA">
              <w:rPr>
                <w:rFonts w:ascii="Tahoma" w:hAnsi="Tahoma" w:cs="Tahoma"/>
                <w:sz w:val="18"/>
                <w:szCs w:val="18"/>
              </w:rPr>
              <w:t>El oferente, durante el periodo de garantía, deberá regirse al nivel de soporte técnico de ENTEL S.A.</w:t>
            </w:r>
          </w:p>
        </w:tc>
        <w:tc>
          <w:tcPr>
            <w:tcW w:w="1491" w:type="dxa"/>
            <w:tcMar>
              <w:top w:w="0" w:type="dxa"/>
              <w:left w:w="70" w:type="dxa"/>
              <w:bottom w:w="0" w:type="dxa"/>
              <w:right w:w="70" w:type="dxa"/>
            </w:tcMar>
            <w:vAlign w:val="center"/>
          </w:tcPr>
          <w:p w:rsidR="00167A0F" w:rsidRPr="00AF3DEA" w:rsidRDefault="00167A0F"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Mar>
              <w:top w:w="0" w:type="dxa"/>
              <w:left w:w="70" w:type="dxa"/>
              <w:bottom w:w="0" w:type="dxa"/>
              <w:right w:w="70" w:type="dxa"/>
            </w:tcMar>
            <w:vAlign w:val="center"/>
          </w:tcPr>
          <w:p w:rsidR="00167A0F" w:rsidRPr="00AF3DEA" w:rsidRDefault="00167A0F" w:rsidP="005E4E52">
            <w:pPr>
              <w:jc w:val="center"/>
              <w:rPr>
                <w:rFonts w:ascii="Tahoma" w:eastAsia="Calibri" w:hAnsi="Tahoma" w:cs="Tahoma"/>
                <w:sz w:val="18"/>
                <w:szCs w:val="18"/>
              </w:rPr>
            </w:pPr>
          </w:p>
        </w:tc>
        <w:tc>
          <w:tcPr>
            <w:tcW w:w="2124" w:type="dxa"/>
            <w:tcMar>
              <w:top w:w="0" w:type="dxa"/>
              <w:left w:w="70" w:type="dxa"/>
              <w:bottom w:w="0" w:type="dxa"/>
              <w:right w:w="70" w:type="dxa"/>
            </w:tcMar>
            <w:vAlign w:val="center"/>
          </w:tcPr>
          <w:p w:rsidR="00167A0F" w:rsidRPr="00AF3DEA" w:rsidRDefault="00167A0F" w:rsidP="005E4E52">
            <w:pPr>
              <w:jc w:val="center"/>
              <w:rPr>
                <w:rFonts w:ascii="Tahoma" w:eastAsia="Calibri" w:hAnsi="Tahoma" w:cs="Tahoma"/>
                <w:sz w:val="18"/>
                <w:szCs w:val="18"/>
              </w:rPr>
            </w:pPr>
          </w:p>
        </w:tc>
      </w:tr>
      <w:tr w:rsidR="00AF3DEA" w:rsidRPr="00AF3DEA" w:rsidTr="00167A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4"/>
        </w:trPr>
        <w:tc>
          <w:tcPr>
            <w:tcW w:w="851" w:type="dxa"/>
            <w:tcMar>
              <w:top w:w="0" w:type="dxa"/>
              <w:left w:w="70" w:type="dxa"/>
              <w:bottom w:w="0" w:type="dxa"/>
              <w:right w:w="70" w:type="dxa"/>
            </w:tcMar>
            <w:vAlign w:val="center"/>
          </w:tcPr>
          <w:p w:rsidR="00167A0F" w:rsidRPr="00AF3DEA" w:rsidRDefault="00D83253" w:rsidP="005E4E52">
            <w:pPr>
              <w:jc w:val="center"/>
            </w:pPr>
            <w:r w:rsidRPr="00AF3DEA">
              <w:t>3.3.</w:t>
            </w:r>
            <w:r w:rsidR="00167A0F" w:rsidRPr="00AF3DEA">
              <w:t>5</w:t>
            </w:r>
          </w:p>
        </w:tc>
        <w:tc>
          <w:tcPr>
            <w:tcW w:w="4497" w:type="dxa"/>
            <w:tcMar>
              <w:top w:w="0" w:type="dxa"/>
              <w:left w:w="70" w:type="dxa"/>
              <w:bottom w:w="0" w:type="dxa"/>
              <w:right w:w="70" w:type="dxa"/>
            </w:tcMar>
            <w:vAlign w:val="center"/>
          </w:tcPr>
          <w:p w:rsidR="00167A0F" w:rsidRPr="00AF3DEA" w:rsidRDefault="00167A0F" w:rsidP="00167A0F">
            <w:pPr>
              <w:spacing w:after="0" w:line="240" w:lineRule="auto"/>
              <w:jc w:val="both"/>
              <w:rPr>
                <w:rFonts w:ascii="Tahoma" w:hAnsi="Tahoma" w:cs="Tahoma"/>
                <w:b/>
                <w:sz w:val="18"/>
                <w:szCs w:val="18"/>
              </w:rPr>
            </w:pPr>
            <w:r w:rsidRPr="00AF3DEA">
              <w:rPr>
                <w:rFonts w:ascii="Tahoma" w:hAnsi="Tahoma" w:cs="Tahoma"/>
                <w:sz w:val="18"/>
                <w:szCs w:val="18"/>
              </w:rPr>
              <w:t>El proveedor debe contar con un stock de repuestos local para garantizar el funcionamiento de la plataforma.</w:t>
            </w:r>
          </w:p>
        </w:tc>
        <w:tc>
          <w:tcPr>
            <w:tcW w:w="1491" w:type="dxa"/>
            <w:tcMar>
              <w:top w:w="0" w:type="dxa"/>
              <w:left w:w="70" w:type="dxa"/>
              <w:bottom w:w="0" w:type="dxa"/>
              <w:right w:w="70" w:type="dxa"/>
            </w:tcMar>
            <w:vAlign w:val="center"/>
          </w:tcPr>
          <w:p w:rsidR="00167A0F" w:rsidRPr="00AF3DEA" w:rsidRDefault="00167A0F"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Mar>
              <w:top w:w="0" w:type="dxa"/>
              <w:left w:w="70" w:type="dxa"/>
              <w:bottom w:w="0" w:type="dxa"/>
              <w:right w:w="70" w:type="dxa"/>
            </w:tcMar>
            <w:vAlign w:val="center"/>
          </w:tcPr>
          <w:p w:rsidR="00167A0F" w:rsidRPr="00AF3DEA" w:rsidRDefault="00167A0F" w:rsidP="005E4E52">
            <w:pPr>
              <w:jc w:val="center"/>
              <w:rPr>
                <w:rFonts w:ascii="Tahoma" w:eastAsia="Calibri" w:hAnsi="Tahoma" w:cs="Tahoma"/>
                <w:sz w:val="18"/>
                <w:szCs w:val="18"/>
              </w:rPr>
            </w:pPr>
          </w:p>
        </w:tc>
        <w:tc>
          <w:tcPr>
            <w:tcW w:w="2124" w:type="dxa"/>
            <w:tcMar>
              <w:top w:w="0" w:type="dxa"/>
              <w:left w:w="70" w:type="dxa"/>
              <w:bottom w:w="0" w:type="dxa"/>
              <w:right w:w="70" w:type="dxa"/>
            </w:tcMar>
            <w:vAlign w:val="center"/>
          </w:tcPr>
          <w:p w:rsidR="00167A0F" w:rsidRPr="00AF3DEA" w:rsidRDefault="00167A0F" w:rsidP="005E4E52">
            <w:pPr>
              <w:jc w:val="center"/>
              <w:rPr>
                <w:rFonts w:ascii="Tahoma" w:eastAsia="Calibri" w:hAnsi="Tahoma" w:cs="Tahoma"/>
                <w:sz w:val="18"/>
                <w:szCs w:val="18"/>
              </w:rPr>
            </w:pPr>
          </w:p>
        </w:tc>
      </w:tr>
      <w:tr w:rsidR="00AF3DEA" w:rsidRPr="00AF3DEA" w:rsidTr="00167A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4"/>
        </w:trPr>
        <w:tc>
          <w:tcPr>
            <w:tcW w:w="851" w:type="dxa"/>
            <w:tcMar>
              <w:top w:w="0" w:type="dxa"/>
              <w:left w:w="70" w:type="dxa"/>
              <w:bottom w:w="0" w:type="dxa"/>
              <w:right w:w="70" w:type="dxa"/>
            </w:tcMar>
            <w:vAlign w:val="center"/>
          </w:tcPr>
          <w:p w:rsidR="00C928FE" w:rsidRPr="00AF3DEA" w:rsidRDefault="00C928FE" w:rsidP="005E4E52">
            <w:pPr>
              <w:jc w:val="center"/>
              <w:rPr>
                <w:rFonts w:ascii="Tahoma" w:hAnsi="Tahoma" w:cs="Tahoma"/>
                <w:sz w:val="18"/>
                <w:szCs w:val="18"/>
              </w:rPr>
            </w:pPr>
            <w:r w:rsidRPr="00AF3DEA">
              <w:br w:type="page"/>
            </w:r>
            <w:r w:rsidR="00D83253" w:rsidRPr="00AF3DEA">
              <w:t>3.3.</w:t>
            </w:r>
            <w:r w:rsidR="00167A0F" w:rsidRPr="00AF3DEA">
              <w:rPr>
                <w:rFonts w:ascii="Tahoma" w:hAnsi="Tahoma" w:cs="Tahoma"/>
                <w:sz w:val="18"/>
                <w:szCs w:val="18"/>
              </w:rPr>
              <w:t>6</w:t>
            </w:r>
          </w:p>
        </w:tc>
        <w:tc>
          <w:tcPr>
            <w:tcW w:w="4497" w:type="dxa"/>
            <w:tcMar>
              <w:top w:w="0" w:type="dxa"/>
              <w:left w:w="70" w:type="dxa"/>
              <w:bottom w:w="0" w:type="dxa"/>
              <w:right w:w="70" w:type="dxa"/>
            </w:tcMar>
            <w:vAlign w:val="center"/>
          </w:tcPr>
          <w:p w:rsidR="00C928FE" w:rsidRPr="00AF3DEA" w:rsidRDefault="00C928FE" w:rsidP="00EE2B3D">
            <w:pPr>
              <w:spacing w:after="0" w:line="240" w:lineRule="auto"/>
              <w:jc w:val="both"/>
              <w:rPr>
                <w:rFonts w:ascii="Tahoma" w:hAnsi="Tahoma" w:cs="Tahoma"/>
                <w:sz w:val="18"/>
                <w:szCs w:val="18"/>
              </w:rPr>
            </w:pPr>
            <w:r w:rsidRPr="00AF3DEA">
              <w:rPr>
                <w:rFonts w:ascii="Tahoma" w:hAnsi="Tahoma" w:cs="Tahoma"/>
                <w:sz w:val="18"/>
                <w:szCs w:val="18"/>
              </w:rPr>
              <w:t xml:space="preserve">Soporte de protocolos de señalización y tráfico: </w:t>
            </w:r>
            <w:proofErr w:type="spellStart"/>
            <w:r w:rsidRPr="00AF3DEA">
              <w:rPr>
                <w:rFonts w:ascii="Tahoma" w:hAnsi="Tahoma" w:cs="Tahoma"/>
                <w:sz w:val="18"/>
                <w:szCs w:val="18"/>
              </w:rPr>
              <w:t>ISUP</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SIGTRAN</w:t>
            </w:r>
            <w:proofErr w:type="spellEnd"/>
            <w:r w:rsidRPr="00AF3DEA">
              <w:rPr>
                <w:rFonts w:ascii="Tahoma" w:hAnsi="Tahoma" w:cs="Tahoma"/>
                <w:sz w:val="18"/>
                <w:szCs w:val="18"/>
              </w:rPr>
              <w:t xml:space="preserve"> y SIP (</w:t>
            </w:r>
            <w:proofErr w:type="spellStart"/>
            <w:r w:rsidRPr="00AF3DEA">
              <w:rPr>
                <w:rFonts w:ascii="Tahoma" w:hAnsi="Tahoma" w:cs="Tahoma"/>
                <w:sz w:val="18"/>
                <w:szCs w:val="18"/>
              </w:rPr>
              <w:t>VoIP</w:t>
            </w:r>
            <w:proofErr w:type="spellEnd"/>
            <w:r w:rsidRPr="00AF3DEA">
              <w:rPr>
                <w:rFonts w:ascii="Tahoma" w:hAnsi="Tahoma" w:cs="Tahoma"/>
                <w:sz w:val="18"/>
                <w:szCs w:val="18"/>
              </w:rPr>
              <w:t>). ENTEL definirá el tipo de protocolo para la interconexión de la plataforma con los diferentes elementos de la red</w:t>
            </w:r>
          </w:p>
        </w:tc>
        <w:tc>
          <w:tcPr>
            <w:tcW w:w="1491" w:type="dxa"/>
            <w:tcMar>
              <w:top w:w="0" w:type="dxa"/>
              <w:left w:w="70" w:type="dxa"/>
              <w:bottom w:w="0" w:type="dxa"/>
              <w:right w:w="70" w:type="dxa"/>
            </w:tcMar>
            <w:vAlign w:val="center"/>
          </w:tcPr>
          <w:p w:rsidR="00C928FE" w:rsidRPr="00AF3DEA" w:rsidRDefault="00C928FE"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Mar>
              <w:top w:w="0" w:type="dxa"/>
              <w:left w:w="70" w:type="dxa"/>
              <w:bottom w:w="0" w:type="dxa"/>
              <w:right w:w="70" w:type="dxa"/>
            </w:tcMar>
            <w:vAlign w:val="center"/>
          </w:tcPr>
          <w:p w:rsidR="00C928FE" w:rsidRPr="00AF3DEA" w:rsidRDefault="00C928FE" w:rsidP="005E4E52">
            <w:pPr>
              <w:jc w:val="center"/>
              <w:rPr>
                <w:rFonts w:ascii="Tahoma" w:eastAsia="Calibri" w:hAnsi="Tahoma" w:cs="Tahoma"/>
                <w:sz w:val="18"/>
                <w:szCs w:val="18"/>
              </w:rPr>
            </w:pPr>
          </w:p>
        </w:tc>
        <w:tc>
          <w:tcPr>
            <w:tcW w:w="2124" w:type="dxa"/>
            <w:tcMar>
              <w:top w:w="0" w:type="dxa"/>
              <w:left w:w="70" w:type="dxa"/>
              <w:bottom w:w="0" w:type="dxa"/>
              <w:right w:w="70" w:type="dxa"/>
            </w:tcMar>
            <w:vAlign w:val="center"/>
          </w:tcPr>
          <w:p w:rsidR="00C928FE" w:rsidRPr="00AF3DEA" w:rsidRDefault="00C928FE" w:rsidP="005E4E52">
            <w:pPr>
              <w:jc w:val="center"/>
              <w:rPr>
                <w:rFonts w:ascii="Tahoma" w:eastAsia="Calibri" w:hAnsi="Tahoma" w:cs="Tahoma"/>
                <w:sz w:val="18"/>
                <w:szCs w:val="18"/>
              </w:rPr>
            </w:pPr>
          </w:p>
        </w:tc>
      </w:tr>
      <w:tr w:rsidR="00AF3DEA" w:rsidRPr="00AF3DEA" w:rsidTr="00C928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851" w:type="dxa"/>
            <w:tcMar>
              <w:top w:w="0" w:type="dxa"/>
              <w:left w:w="70" w:type="dxa"/>
              <w:bottom w:w="0" w:type="dxa"/>
              <w:right w:w="70" w:type="dxa"/>
            </w:tcMar>
            <w:vAlign w:val="center"/>
          </w:tcPr>
          <w:p w:rsidR="00FC1B90" w:rsidRPr="00AF3DEA" w:rsidRDefault="00D83253" w:rsidP="005E4E52">
            <w:pPr>
              <w:jc w:val="center"/>
              <w:rPr>
                <w:rFonts w:ascii="Tahoma" w:hAnsi="Tahoma" w:cs="Tahoma"/>
                <w:sz w:val="18"/>
                <w:szCs w:val="18"/>
              </w:rPr>
            </w:pPr>
            <w:r w:rsidRPr="00AF3DEA">
              <w:rPr>
                <w:rFonts w:ascii="Tahoma" w:hAnsi="Tahoma" w:cs="Tahoma"/>
                <w:sz w:val="18"/>
                <w:szCs w:val="18"/>
              </w:rPr>
              <w:t>3.3.</w:t>
            </w:r>
            <w:r w:rsidR="00167A0F" w:rsidRPr="00AF3DEA">
              <w:rPr>
                <w:rFonts w:ascii="Tahoma" w:hAnsi="Tahoma" w:cs="Tahoma"/>
                <w:sz w:val="18"/>
                <w:szCs w:val="18"/>
              </w:rPr>
              <w:t>7</w:t>
            </w:r>
          </w:p>
        </w:tc>
        <w:tc>
          <w:tcPr>
            <w:tcW w:w="4497" w:type="dxa"/>
            <w:tcMar>
              <w:top w:w="0" w:type="dxa"/>
              <w:left w:w="70" w:type="dxa"/>
              <w:bottom w:w="0" w:type="dxa"/>
              <w:right w:w="70" w:type="dxa"/>
            </w:tcMar>
            <w:vAlign w:val="center"/>
          </w:tcPr>
          <w:p w:rsidR="00FC1B90" w:rsidRPr="00AF3DEA" w:rsidRDefault="00FC1B90" w:rsidP="00EE2B3D">
            <w:pPr>
              <w:spacing w:after="0" w:line="240" w:lineRule="auto"/>
              <w:jc w:val="both"/>
              <w:rPr>
                <w:rFonts w:ascii="Tahoma" w:hAnsi="Tahoma" w:cs="Tahoma"/>
                <w:sz w:val="18"/>
                <w:szCs w:val="18"/>
              </w:rPr>
            </w:pPr>
            <w:r w:rsidRPr="00AF3DEA">
              <w:rPr>
                <w:rFonts w:ascii="Tahoma" w:hAnsi="Tahoma" w:cs="Tahoma"/>
                <w:sz w:val="18"/>
                <w:szCs w:val="18"/>
              </w:rPr>
              <w:t xml:space="preserve">El oferente debe brindar y especificar el Soporte y Mantenimiento local de su solución  durante el periodo de contrato. Referirse a los requerimientos adjuntos de </w:t>
            </w:r>
            <w:proofErr w:type="spellStart"/>
            <w:r w:rsidRPr="00AF3DEA">
              <w:rPr>
                <w:rFonts w:ascii="Tahoma" w:hAnsi="Tahoma" w:cs="Tahoma"/>
                <w:sz w:val="18"/>
                <w:szCs w:val="18"/>
              </w:rPr>
              <w:t>Service</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Level</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Agreement</w:t>
            </w:r>
            <w:proofErr w:type="spellEnd"/>
            <w:r w:rsidRPr="00AF3DEA">
              <w:rPr>
                <w:rFonts w:ascii="Tahoma" w:hAnsi="Tahoma" w:cs="Tahoma"/>
                <w:sz w:val="18"/>
                <w:szCs w:val="18"/>
              </w:rPr>
              <w:t xml:space="preserve"> (</w:t>
            </w:r>
            <w:proofErr w:type="spellStart"/>
            <w:r w:rsidRPr="00AF3DEA">
              <w:rPr>
                <w:rFonts w:ascii="Tahoma" w:hAnsi="Tahoma" w:cs="Tahoma"/>
                <w:sz w:val="18"/>
                <w:szCs w:val="18"/>
              </w:rPr>
              <w:t>SLA</w:t>
            </w:r>
            <w:proofErr w:type="spellEnd"/>
            <w:r w:rsidRPr="00AF3DEA">
              <w:rPr>
                <w:rFonts w:ascii="Tahoma" w:hAnsi="Tahoma" w:cs="Tahoma"/>
                <w:sz w:val="18"/>
                <w:szCs w:val="18"/>
              </w:rPr>
              <w:t>) (Ver Anexo 2) CUAL ES EL ANEXO 2.</w:t>
            </w:r>
          </w:p>
        </w:tc>
        <w:tc>
          <w:tcPr>
            <w:tcW w:w="1491" w:type="dxa"/>
            <w:tcMar>
              <w:top w:w="0" w:type="dxa"/>
              <w:left w:w="70" w:type="dxa"/>
              <w:bottom w:w="0" w:type="dxa"/>
              <w:right w:w="70" w:type="dxa"/>
            </w:tcMar>
            <w:vAlign w:val="center"/>
          </w:tcPr>
          <w:p w:rsidR="00FC1B90" w:rsidRPr="00AF3DEA" w:rsidRDefault="00167A0F"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Mar>
              <w:top w:w="0" w:type="dxa"/>
              <w:left w:w="70" w:type="dxa"/>
              <w:bottom w:w="0" w:type="dxa"/>
              <w:right w:w="70" w:type="dxa"/>
            </w:tcMar>
            <w:vAlign w:val="center"/>
          </w:tcPr>
          <w:p w:rsidR="00FC1B90" w:rsidRPr="00AF3DEA" w:rsidRDefault="00FC1B90" w:rsidP="005E4E52">
            <w:pPr>
              <w:jc w:val="center"/>
              <w:rPr>
                <w:rFonts w:ascii="Tahoma" w:eastAsia="Calibri" w:hAnsi="Tahoma" w:cs="Tahoma"/>
                <w:sz w:val="18"/>
                <w:szCs w:val="18"/>
              </w:rPr>
            </w:pPr>
          </w:p>
        </w:tc>
        <w:tc>
          <w:tcPr>
            <w:tcW w:w="2124" w:type="dxa"/>
            <w:tcMar>
              <w:top w:w="0" w:type="dxa"/>
              <w:left w:w="70" w:type="dxa"/>
              <w:bottom w:w="0" w:type="dxa"/>
              <w:right w:w="70" w:type="dxa"/>
            </w:tcMar>
            <w:vAlign w:val="center"/>
          </w:tcPr>
          <w:p w:rsidR="00FC1B90" w:rsidRPr="00AF3DEA" w:rsidRDefault="00FC1B90" w:rsidP="005E4E52">
            <w:pPr>
              <w:jc w:val="center"/>
              <w:rPr>
                <w:rFonts w:ascii="Tahoma" w:eastAsia="Calibri" w:hAnsi="Tahoma" w:cs="Tahoma"/>
                <w:sz w:val="18"/>
                <w:szCs w:val="18"/>
              </w:rPr>
            </w:pPr>
          </w:p>
        </w:tc>
      </w:tr>
    </w:tbl>
    <w:p w:rsidR="00800D27" w:rsidRPr="00AF3DEA" w:rsidRDefault="00800D27" w:rsidP="00800D27">
      <w:pPr>
        <w:rPr>
          <w:sz w:val="20"/>
          <w:szCs w:val="20"/>
          <w:lang w:val="es-BO"/>
        </w:rPr>
      </w:pPr>
    </w:p>
    <w:p w:rsidR="00800D27" w:rsidRPr="00AF3DEA" w:rsidRDefault="00800D27" w:rsidP="00167A0F">
      <w:pPr>
        <w:pStyle w:val="TITULOS"/>
        <w:numPr>
          <w:ilvl w:val="1"/>
          <w:numId w:val="21"/>
        </w:numPr>
        <w:spacing w:after="0"/>
        <w:rPr>
          <w:rFonts w:ascii="Tahoma" w:hAnsi="Tahoma" w:cs="Tahoma"/>
          <w:sz w:val="22"/>
          <w:szCs w:val="22"/>
        </w:rPr>
      </w:pPr>
      <w:r w:rsidRPr="00AF3DEA">
        <w:rPr>
          <w:rFonts w:ascii="Tahoma" w:hAnsi="Tahoma" w:cs="Tahoma"/>
          <w:sz w:val="22"/>
          <w:szCs w:val="22"/>
        </w:rPr>
        <w:lastRenderedPageBreak/>
        <w:t>DOCUMENTACIÓN.</w:t>
      </w:r>
    </w:p>
    <w:tbl>
      <w:tblPr>
        <w:tblW w:w="9582" w:type="dxa"/>
        <w:tblInd w:w="70" w:type="dxa"/>
        <w:tblCellMar>
          <w:left w:w="0" w:type="dxa"/>
          <w:right w:w="0" w:type="dxa"/>
        </w:tblCellMar>
        <w:tblLook w:val="04A0" w:firstRow="1" w:lastRow="0" w:firstColumn="1" w:lastColumn="0" w:noHBand="0" w:noVBand="1"/>
      </w:tblPr>
      <w:tblGrid>
        <w:gridCol w:w="839"/>
        <w:gridCol w:w="4375"/>
        <w:gridCol w:w="1491"/>
        <w:gridCol w:w="805"/>
        <w:gridCol w:w="2072"/>
      </w:tblGrid>
      <w:tr w:rsidR="00AF3DEA" w:rsidRPr="00AF3DEA" w:rsidTr="00167A0F">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 xml:space="preserve">REQUERIMIENTO DE </w:t>
            </w:r>
            <w:r w:rsidR="005D5917" w:rsidRPr="00AF3DEA">
              <w:rPr>
                <w:rFonts w:ascii="Tahoma" w:hAnsi="Tahoma" w:cs="Tahoma"/>
                <w:b/>
                <w:bCs/>
                <w:sz w:val="18"/>
                <w:szCs w:val="18"/>
              </w:rPr>
              <w:t>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RESPUESTA DEL OFERENTE</w:t>
            </w:r>
          </w:p>
        </w:tc>
      </w:tr>
      <w:tr w:rsidR="00AF3DEA" w:rsidRPr="00AF3DEA" w:rsidTr="00167A0F">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lang w:val="en-GB"/>
              </w:rPr>
              <w:t>CONDICIÓN</w:t>
            </w:r>
            <w:proofErr w:type="spellEnd"/>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(Llenado Obligatorio)</w:t>
            </w:r>
          </w:p>
        </w:tc>
      </w:tr>
      <w:tr w:rsidR="00AF3DEA" w:rsidRPr="00AF3DEA" w:rsidTr="00167A0F">
        <w:trPr>
          <w:trHeight w:val="347"/>
          <w:tblHeader/>
        </w:trPr>
        <w:tc>
          <w:tcPr>
            <w:tcW w:w="851" w:type="dxa"/>
            <w:tcBorders>
              <w:top w:val="nil"/>
              <w:left w:val="single" w:sz="8" w:space="0" w:color="004990"/>
              <w:bottom w:val="single" w:sz="4" w:space="0" w:color="auto"/>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sz w:val="18"/>
                <w:szCs w:val="18"/>
              </w:rPr>
              <w:t>Nro</w:t>
            </w:r>
            <w:proofErr w:type="spellEnd"/>
          </w:p>
        </w:tc>
        <w:tc>
          <w:tcPr>
            <w:tcW w:w="449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sz w:val="18"/>
                <w:szCs w:val="18"/>
              </w:rPr>
            </w:pPr>
            <w:r w:rsidRPr="00AF3DEA">
              <w:rPr>
                <w:rFonts w:ascii="Tahoma" w:hAnsi="Tahoma" w:cs="Tahoma"/>
                <w:b/>
                <w:bCs/>
                <w:sz w:val="18"/>
                <w:szCs w:val="18"/>
              </w:rPr>
              <w:t>DESCRIPCIÓN</w:t>
            </w:r>
          </w:p>
        </w:tc>
        <w:tc>
          <w:tcPr>
            <w:tcW w:w="1491"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0"/>
                <w:szCs w:val="10"/>
              </w:rPr>
            </w:pPr>
            <w:proofErr w:type="spellStart"/>
            <w:r w:rsidRPr="00AF3DEA">
              <w:rPr>
                <w:rFonts w:ascii="Tahoma" w:hAnsi="Tahoma" w:cs="Tahoma"/>
                <w:b/>
                <w:bCs/>
                <w:sz w:val="10"/>
                <w:szCs w:val="10"/>
                <w:lang w:val="en-GB"/>
              </w:rPr>
              <w:t>MANDATORIO</w:t>
            </w:r>
            <w:proofErr w:type="spellEnd"/>
          </w:p>
        </w:tc>
        <w:tc>
          <w:tcPr>
            <w:tcW w:w="81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0"/>
                <w:szCs w:val="10"/>
                <w:lang w:val="en-GB"/>
              </w:rPr>
            </w:pPr>
            <w:proofErr w:type="spellStart"/>
            <w:r w:rsidRPr="00AF3DEA">
              <w:rPr>
                <w:rFonts w:ascii="Tahoma" w:hAnsi="Tahoma" w:cs="Tahoma"/>
                <w:b/>
                <w:bCs/>
                <w:sz w:val="10"/>
                <w:szCs w:val="10"/>
                <w:lang w:val="en-GB"/>
              </w:rPr>
              <w:t>Cumple</w:t>
            </w:r>
            <w:proofErr w:type="spellEnd"/>
            <w:r w:rsidRPr="00AF3DEA">
              <w:rPr>
                <w:rFonts w:ascii="Tahoma" w:hAnsi="Tahoma" w:cs="Tahoma"/>
                <w:b/>
                <w:bCs/>
                <w:sz w:val="10"/>
                <w:szCs w:val="10"/>
                <w:lang w:val="en-GB"/>
              </w:rPr>
              <w:t xml:space="preserve"> / No </w:t>
            </w:r>
            <w:proofErr w:type="spellStart"/>
            <w:r w:rsidRPr="00AF3DEA">
              <w:rPr>
                <w:rFonts w:ascii="Tahoma" w:hAnsi="Tahoma" w:cs="Tahoma"/>
                <w:b/>
                <w:bCs/>
                <w:sz w:val="10"/>
                <w:szCs w:val="10"/>
                <w:lang w:val="en-GB"/>
              </w:rPr>
              <w:t>cumple</w:t>
            </w:r>
            <w:proofErr w:type="spellEnd"/>
          </w:p>
        </w:tc>
        <w:tc>
          <w:tcPr>
            <w:tcW w:w="2124" w:type="dxa"/>
            <w:tcBorders>
              <w:top w:val="nil"/>
              <w:left w:val="nil"/>
              <w:bottom w:val="single" w:sz="4" w:space="0" w:color="auto"/>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0"/>
                <w:szCs w:val="10"/>
              </w:rPr>
            </w:pPr>
            <w:proofErr w:type="spellStart"/>
            <w:r w:rsidRPr="00AF3DEA">
              <w:rPr>
                <w:rFonts w:ascii="Tahoma" w:hAnsi="Tahoma" w:cs="Tahoma"/>
                <w:b/>
                <w:bCs/>
                <w:sz w:val="10"/>
                <w:szCs w:val="10"/>
                <w:lang w:val="en-GB"/>
              </w:rPr>
              <w:t>DOCUMENTO</w:t>
            </w:r>
            <w:proofErr w:type="spellEnd"/>
            <w:r w:rsidRPr="00AF3DEA">
              <w:rPr>
                <w:rFonts w:ascii="Tahoma" w:hAnsi="Tahoma" w:cs="Tahoma"/>
                <w:b/>
                <w:bCs/>
                <w:sz w:val="10"/>
                <w:szCs w:val="10"/>
                <w:lang w:val="en-GB"/>
              </w:rPr>
              <w:t xml:space="preserve">, </w:t>
            </w:r>
            <w:proofErr w:type="spellStart"/>
            <w:r w:rsidRPr="00AF3DEA">
              <w:rPr>
                <w:rFonts w:ascii="Tahoma" w:hAnsi="Tahoma" w:cs="Tahoma"/>
                <w:b/>
                <w:bCs/>
                <w:sz w:val="10"/>
                <w:szCs w:val="10"/>
                <w:lang w:val="en-GB"/>
              </w:rPr>
              <w:t>PÁGINA</w:t>
            </w:r>
            <w:proofErr w:type="spellEnd"/>
            <w:r w:rsidRPr="00AF3DEA">
              <w:rPr>
                <w:rFonts w:ascii="Tahoma" w:hAnsi="Tahoma" w:cs="Tahoma"/>
                <w:b/>
                <w:bCs/>
                <w:sz w:val="10"/>
                <w:szCs w:val="10"/>
                <w:lang w:val="en-GB"/>
              </w:rPr>
              <w:t xml:space="preserve">, </w:t>
            </w:r>
            <w:proofErr w:type="spellStart"/>
            <w:r w:rsidRPr="00AF3DEA">
              <w:rPr>
                <w:rFonts w:ascii="Tahoma" w:hAnsi="Tahoma" w:cs="Tahoma"/>
                <w:b/>
                <w:bCs/>
                <w:sz w:val="10"/>
                <w:szCs w:val="10"/>
                <w:lang w:val="en-GB"/>
              </w:rPr>
              <w:t>REFERENCIA</w:t>
            </w:r>
            <w:proofErr w:type="spellEnd"/>
          </w:p>
        </w:tc>
      </w:tr>
      <w:tr w:rsidR="00AF3DEA" w:rsidRPr="00AF3DEA" w:rsidTr="00167A0F">
        <w:trPr>
          <w:trHeight w:hRule="exact" w:val="2043"/>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0D27" w:rsidRPr="00AF3DEA" w:rsidRDefault="00D83253" w:rsidP="005E4E52">
            <w:pPr>
              <w:jc w:val="center"/>
              <w:rPr>
                <w:rFonts w:ascii="Tahoma" w:hAnsi="Tahoma" w:cs="Tahoma"/>
                <w:sz w:val="18"/>
                <w:szCs w:val="18"/>
              </w:rPr>
            </w:pPr>
            <w:r w:rsidRPr="00AF3DEA">
              <w:rPr>
                <w:rFonts w:ascii="Tahoma" w:hAnsi="Tahoma" w:cs="Tahoma"/>
                <w:sz w:val="18"/>
                <w:szCs w:val="18"/>
              </w:rPr>
              <w:t>3.4.</w:t>
            </w:r>
            <w:r w:rsidR="00800D27" w:rsidRPr="00AF3DEA">
              <w:rPr>
                <w:rFonts w:ascii="Tahoma" w:hAnsi="Tahoma" w:cs="Tahoma"/>
                <w:sz w:val="18"/>
                <w:szCs w:val="18"/>
              </w:rPr>
              <w:t>1</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0D27" w:rsidRPr="00AF3DEA" w:rsidRDefault="00FC1B90" w:rsidP="00167A0F">
            <w:pPr>
              <w:pStyle w:val="Prrafodelista"/>
              <w:ind w:left="0"/>
              <w:jc w:val="both"/>
              <w:rPr>
                <w:rFonts w:ascii="Tahoma" w:hAnsi="Tahoma" w:cs="Tahoma"/>
                <w:lang w:eastAsia="es-BO"/>
              </w:rPr>
            </w:pPr>
            <w:r w:rsidRPr="00AF3DEA">
              <w:rPr>
                <w:rFonts w:ascii="Tahoma" w:hAnsi="Tahoma" w:cs="Tahoma"/>
                <w:sz w:val="18"/>
                <w:szCs w:val="18"/>
              </w:rPr>
              <w:t xml:space="preserve">El oferente deberá proporcionar con anterioridad a la instalación del sistema los protocolos de pruebas de aceptación, para la revisión de los mismos por parte de ENTEL </w:t>
            </w:r>
            <w:proofErr w:type="spellStart"/>
            <w:r w:rsidRPr="00AF3DEA">
              <w:rPr>
                <w:rFonts w:ascii="Tahoma" w:hAnsi="Tahoma" w:cs="Tahoma"/>
                <w:sz w:val="18"/>
                <w:szCs w:val="18"/>
              </w:rPr>
              <w:t>SA</w:t>
            </w:r>
            <w:proofErr w:type="spellEnd"/>
            <w:r w:rsidRPr="00AF3DEA">
              <w:rPr>
                <w:rFonts w:ascii="Tahoma" w:hAnsi="Tahoma" w:cs="Tahoma"/>
                <w:sz w:val="18"/>
                <w:szCs w:val="18"/>
              </w:rPr>
              <w:t>. Estos podrán ser aprobados, observados o rechazados. En los dos últimos casos el oferente deberá presentar nuevamente los documentos modificados en un plazo máximo de 72 horas.</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0D27" w:rsidRPr="00AF3DEA" w:rsidRDefault="00800D27"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0D27" w:rsidRPr="00AF3DEA" w:rsidRDefault="00800D27" w:rsidP="005E4E52">
            <w:pPr>
              <w:jc w:val="center"/>
              <w:rPr>
                <w:rFonts w:ascii="Tahoma" w:eastAsia="Calibri" w:hAnsi="Tahoma" w:cs="Tahoma"/>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0D27" w:rsidRPr="00AF3DEA" w:rsidRDefault="00800D27" w:rsidP="005E4E52">
            <w:pPr>
              <w:jc w:val="center"/>
              <w:rPr>
                <w:rFonts w:ascii="Tahoma" w:eastAsia="Calibri" w:hAnsi="Tahoma" w:cs="Tahoma"/>
                <w:sz w:val="18"/>
                <w:szCs w:val="18"/>
              </w:rPr>
            </w:pPr>
          </w:p>
        </w:tc>
      </w:tr>
      <w:tr w:rsidR="00AF3DEA" w:rsidRPr="00AF3DEA" w:rsidTr="00167A0F">
        <w:trPr>
          <w:trHeight w:hRule="exact" w:val="854"/>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C1B90" w:rsidRPr="00AF3DEA" w:rsidRDefault="00D83253" w:rsidP="005E4E52">
            <w:pPr>
              <w:jc w:val="center"/>
              <w:rPr>
                <w:rFonts w:ascii="Tahoma" w:hAnsi="Tahoma" w:cs="Tahoma"/>
                <w:sz w:val="18"/>
                <w:szCs w:val="18"/>
              </w:rPr>
            </w:pPr>
            <w:r w:rsidRPr="00AF3DEA">
              <w:rPr>
                <w:rFonts w:ascii="Tahoma" w:hAnsi="Tahoma" w:cs="Tahoma"/>
                <w:sz w:val="18"/>
                <w:szCs w:val="18"/>
              </w:rPr>
              <w:t>3.4.</w:t>
            </w:r>
            <w:r w:rsidR="00FC1B90" w:rsidRPr="00AF3DEA">
              <w:rPr>
                <w:rFonts w:ascii="Tahoma" w:hAnsi="Tahoma" w:cs="Tahoma"/>
                <w:sz w:val="18"/>
                <w:szCs w:val="18"/>
              </w:rPr>
              <w:t>2</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C1B90" w:rsidRPr="00AF3DEA" w:rsidRDefault="00FC1B90" w:rsidP="00167A0F">
            <w:pPr>
              <w:jc w:val="both"/>
              <w:rPr>
                <w:rFonts w:ascii="Tahoma" w:hAnsi="Tahoma" w:cs="Tahoma"/>
                <w:b/>
                <w:bCs/>
                <w:sz w:val="18"/>
                <w:szCs w:val="18"/>
                <w:lang w:eastAsia="es-BO"/>
              </w:rPr>
            </w:pPr>
            <w:r w:rsidRPr="00AF3DEA">
              <w:rPr>
                <w:rFonts w:ascii="Tahoma" w:hAnsi="Tahoma" w:cs="Tahoma"/>
                <w:sz w:val="18"/>
                <w:szCs w:val="18"/>
              </w:rPr>
              <w:t>El oferente adjudicado deberá proporcionar todos los documentos de Ingeniería antes de iniciar la instalación.</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C1B90" w:rsidRPr="00AF3DEA" w:rsidRDefault="00FC1B90"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C1B90" w:rsidRPr="00AF3DEA" w:rsidRDefault="00FC1B90" w:rsidP="005E4E52">
            <w:pPr>
              <w:jc w:val="center"/>
              <w:rPr>
                <w:rFonts w:ascii="Tahoma" w:eastAsia="Calibri" w:hAnsi="Tahoma" w:cs="Tahoma"/>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C1B90" w:rsidRPr="00AF3DEA" w:rsidRDefault="00FC1B90" w:rsidP="005E4E52">
            <w:pPr>
              <w:jc w:val="center"/>
              <w:rPr>
                <w:rFonts w:ascii="Tahoma" w:eastAsia="Calibri" w:hAnsi="Tahoma" w:cs="Tahoma"/>
                <w:sz w:val="18"/>
                <w:szCs w:val="18"/>
              </w:rPr>
            </w:pPr>
          </w:p>
        </w:tc>
      </w:tr>
      <w:tr w:rsidR="00AF3DEA" w:rsidRPr="00AF3DEA" w:rsidTr="00167A0F">
        <w:trPr>
          <w:trHeight w:hRule="exact" w:val="142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D83253" w:rsidP="005E4E52">
            <w:pPr>
              <w:jc w:val="center"/>
              <w:rPr>
                <w:rFonts w:ascii="Tahoma" w:hAnsi="Tahoma" w:cs="Tahoma"/>
                <w:sz w:val="18"/>
                <w:szCs w:val="18"/>
              </w:rPr>
            </w:pPr>
            <w:r w:rsidRPr="00AF3DEA">
              <w:rPr>
                <w:rFonts w:ascii="Tahoma" w:hAnsi="Tahoma" w:cs="Tahoma"/>
                <w:sz w:val="18"/>
                <w:szCs w:val="18"/>
              </w:rPr>
              <w:t>3.4.</w:t>
            </w:r>
            <w:r w:rsidR="00080494" w:rsidRPr="00AF3DEA">
              <w:rPr>
                <w:rFonts w:ascii="Tahoma" w:hAnsi="Tahoma" w:cs="Tahoma"/>
                <w:sz w:val="18"/>
                <w:szCs w:val="18"/>
              </w:rPr>
              <w:t>3</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167A0F">
            <w:pPr>
              <w:jc w:val="both"/>
              <w:rPr>
                <w:rFonts w:ascii="Tahoma" w:hAnsi="Tahoma" w:cs="Tahoma"/>
                <w:sz w:val="18"/>
                <w:szCs w:val="18"/>
              </w:rPr>
            </w:pPr>
            <w:r w:rsidRPr="00AF3DEA">
              <w:rPr>
                <w:rFonts w:ascii="Tahoma" w:hAnsi="Tahoma" w:cs="Tahoma"/>
                <w:sz w:val="18"/>
                <w:szCs w:val="18"/>
              </w:rPr>
              <w:t>El oferente adjudicado deberá proporcionar en medio magnético e impreso, todo el detalle de carga de datos de los elementos provistos con una breve descripción de lo que significan los datos incorporados.</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167A0F"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5E4E52">
            <w:pPr>
              <w:jc w:val="center"/>
              <w:rPr>
                <w:rFonts w:ascii="Tahoma" w:eastAsia="Calibri" w:hAnsi="Tahoma" w:cs="Tahoma"/>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5E4E52">
            <w:pPr>
              <w:jc w:val="center"/>
              <w:rPr>
                <w:rFonts w:ascii="Tahoma" w:eastAsia="Calibri" w:hAnsi="Tahoma" w:cs="Tahoma"/>
                <w:sz w:val="18"/>
                <w:szCs w:val="18"/>
              </w:rPr>
            </w:pPr>
          </w:p>
        </w:tc>
      </w:tr>
    </w:tbl>
    <w:p w:rsidR="00080494" w:rsidRPr="00AF3DEA" w:rsidRDefault="00080494" w:rsidP="00080494">
      <w:pPr>
        <w:rPr>
          <w:rFonts w:ascii="Tahoma" w:eastAsia="Calibri" w:hAnsi="Tahoma" w:cs="Tahoma"/>
          <w:sz w:val="14"/>
          <w:szCs w:val="14"/>
        </w:rPr>
      </w:pPr>
    </w:p>
    <w:p w:rsidR="00080494" w:rsidRPr="00AF3DEA" w:rsidRDefault="00080494" w:rsidP="00167A0F">
      <w:pPr>
        <w:pStyle w:val="TITULOS"/>
        <w:numPr>
          <w:ilvl w:val="1"/>
          <w:numId w:val="21"/>
        </w:numPr>
        <w:spacing w:after="0"/>
        <w:rPr>
          <w:rFonts w:ascii="Tahoma" w:hAnsi="Tahoma" w:cs="Tahoma"/>
          <w:sz w:val="22"/>
          <w:szCs w:val="22"/>
        </w:rPr>
      </w:pPr>
      <w:r w:rsidRPr="00AF3DEA">
        <w:rPr>
          <w:rFonts w:ascii="Tahoma" w:hAnsi="Tahoma" w:cs="Tahoma"/>
          <w:sz w:val="22"/>
          <w:szCs w:val="22"/>
        </w:rPr>
        <w:t>EXPERIENCIA</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F3DEA" w:rsidRPr="00AF3DEA" w:rsidTr="00EE2B3D">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8"/>
                <w:szCs w:val="18"/>
              </w:rPr>
            </w:pPr>
            <w:r w:rsidRPr="00AF3DEA">
              <w:rPr>
                <w:rFonts w:ascii="Tahoma" w:hAnsi="Tahoma" w:cs="Tahoma"/>
                <w:b/>
                <w:bCs/>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8"/>
                <w:szCs w:val="18"/>
              </w:rPr>
            </w:pPr>
            <w:r w:rsidRPr="00AF3DEA">
              <w:rPr>
                <w:rFonts w:ascii="Tahoma" w:hAnsi="Tahoma" w:cs="Tahoma"/>
                <w:b/>
                <w:bCs/>
                <w:sz w:val="18"/>
                <w:szCs w:val="18"/>
              </w:rPr>
              <w:t>RESPUESTA DEL OFERENTE</w:t>
            </w:r>
          </w:p>
        </w:tc>
      </w:tr>
      <w:tr w:rsidR="00AF3DEA" w:rsidRPr="00AF3DEA" w:rsidTr="00EE2B3D">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8"/>
                <w:szCs w:val="18"/>
              </w:rPr>
            </w:pPr>
            <w:r w:rsidRPr="00AF3DEA">
              <w:rPr>
                <w:rFonts w:ascii="Tahoma" w:hAnsi="Tahoma" w:cs="Tahoma"/>
                <w:b/>
                <w:bCs/>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8"/>
                <w:szCs w:val="18"/>
              </w:rPr>
            </w:pPr>
            <w:proofErr w:type="spellStart"/>
            <w:r w:rsidRPr="00AF3DEA">
              <w:rPr>
                <w:rFonts w:ascii="Tahoma" w:hAnsi="Tahoma" w:cs="Tahoma"/>
                <w:b/>
                <w:bCs/>
                <w:lang w:val="en-GB"/>
              </w:rPr>
              <w:t>CONDICIÓN</w:t>
            </w:r>
            <w:proofErr w:type="spellEnd"/>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8"/>
                <w:szCs w:val="18"/>
              </w:rPr>
            </w:pPr>
            <w:r w:rsidRPr="00AF3DEA">
              <w:rPr>
                <w:rFonts w:ascii="Tahoma" w:hAnsi="Tahoma" w:cs="Tahoma"/>
                <w:b/>
                <w:bCs/>
                <w:sz w:val="18"/>
                <w:szCs w:val="18"/>
              </w:rPr>
              <w:t>(Llenado Obligatorio)</w:t>
            </w:r>
          </w:p>
        </w:tc>
      </w:tr>
      <w:tr w:rsidR="00AF3DEA" w:rsidRPr="00AF3DEA" w:rsidTr="00EE2B3D">
        <w:trPr>
          <w:trHeight w:val="347"/>
          <w:tblHeader/>
        </w:trPr>
        <w:tc>
          <w:tcPr>
            <w:tcW w:w="851" w:type="dxa"/>
            <w:tcBorders>
              <w:top w:val="nil"/>
              <w:left w:val="single" w:sz="8" w:space="0" w:color="004990"/>
              <w:bottom w:val="single" w:sz="4" w:space="0" w:color="auto"/>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8"/>
                <w:szCs w:val="18"/>
              </w:rPr>
            </w:pPr>
            <w:proofErr w:type="spellStart"/>
            <w:r w:rsidRPr="00AF3DEA">
              <w:rPr>
                <w:rFonts w:ascii="Tahoma" w:hAnsi="Tahoma" w:cs="Tahoma"/>
                <w:b/>
                <w:bCs/>
                <w:sz w:val="18"/>
                <w:szCs w:val="18"/>
              </w:rPr>
              <w:t>Nro</w:t>
            </w:r>
            <w:proofErr w:type="spellEnd"/>
          </w:p>
        </w:tc>
        <w:tc>
          <w:tcPr>
            <w:tcW w:w="449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sz w:val="18"/>
                <w:szCs w:val="18"/>
              </w:rPr>
            </w:pPr>
            <w:r w:rsidRPr="00AF3DEA">
              <w:rPr>
                <w:rFonts w:ascii="Tahoma" w:hAnsi="Tahoma" w:cs="Tahoma"/>
                <w:b/>
                <w:bCs/>
                <w:sz w:val="18"/>
                <w:szCs w:val="18"/>
              </w:rPr>
              <w:t>DESCRIPCIÓN</w:t>
            </w:r>
          </w:p>
        </w:tc>
        <w:tc>
          <w:tcPr>
            <w:tcW w:w="1491"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0"/>
                <w:szCs w:val="10"/>
              </w:rPr>
            </w:pPr>
            <w:proofErr w:type="spellStart"/>
            <w:r w:rsidRPr="00AF3DEA">
              <w:rPr>
                <w:rFonts w:ascii="Tahoma" w:hAnsi="Tahoma" w:cs="Tahoma"/>
                <w:b/>
                <w:bCs/>
                <w:sz w:val="10"/>
                <w:szCs w:val="10"/>
                <w:lang w:val="en-GB"/>
              </w:rPr>
              <w:t>MANDATORIO</w:t>
            </w:r>
            <w:proofErr w:type="spellEnd"/>
          </w:p>
        </w:tc>
        <w:tc>
          <w:tcPr>
            <w:tcW w:w="81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0"/>
                <w:szCs w:val="10"/>
                <w:lang w:val="en-GB"/>
              </w:rPr>
            </w:pPr>
            <w:proofErr w:type="spellStart"/>
            <w:r w:rsidRPr="00AF3DEA">
              <w:rPr>
                <w:rFonts w:ascii="Tahoma" w:hAnsi="Tahoma" w:cs="Tahoma"/>
                <w:b/>
                <w:bCs/>
                <w:sz w:val="10"/>
                <w:szCs w:val="10"/>
                <w:lang w:val="en-GB"/>
              </w:rPr>
              <w:t>Cumple</w:t>
            </w:r>
            <w:proofErr w:type="spellEnd"/>
            <w:r w:rsidRPr="00AF3DEA">
              <w:rPr>
                <w:rFonts w:ascii="Tahoma" w:hAnsi="Tahoma" w:cs="Tahoma"/>
                <w:b/>
                <w:bCs/>
                <w:sz w:val="10"/>
                <w:szCs w:val="10"/>
                <w:lang w:val="en-GB"/>
              </w:rPr>
              <w:t xml:space="preserve"> / No </w:t>
            </w:r>
            <w:proofErr w:type="spellStart"/>
            <w:r w:rsidRPr="00AF3DEA">
              <w:rPr>
                <w:rFonts w:ascii="Tahoma" w:hAnsi="Tahoma" w:cs="Tahoma"/>
                <w:b/>
                <w:bCs/>
                <w:sz w:val="10"/>
                <w:szCs w:val="10"/>
                <w:lang w:val="en-GB"/>
              </w:rPr>
              <w:t>cumple</w:t>
            </w:r>
            <w:proofErr w:type="spellEnd"/>
          </w:p>
        </w:tc>
        <w:tc>
          <w:tcPr>
            <w:tcW w:w="2124" w:type="dxa"/>
            <w:tcBorders>
              <w:top w:val="nil"/>
              <w:left w:val="nil"/>
              <w:bottom w:val="single" w:sz="4" w:space="0" w:color="auto"/>
              <w:right w:val="single" w:sz="8" w:space="0" w:color="004990"/>
            </w:tcBorders>
            <w:shd w:val="clear" w:color="auto" w:fill="004990"/>
            <w:tcMar>
              <w:top w:w="0" w:type="dxa"/>
              <w:left w:w="70" w:type="dxa"/>
              <w:bottom w:w="0" w:type="dxa"/>
              <w:right w:w="70" w:type="dxa"/>
            </w:tcMar>
            <w:vAlign w:val="center"/>
            <w:hideMark/>
          </w:tcPr>
          <w:p w:rsidR="00080494" w:rsidRPr="00AF3DEA" w:rsidRDefault="00080494" w:rsidP="00EE2B3D">
            <w:pPr>
              <w:jc w:val="center"/>
              <w:rPr>
                <w:rFonts w:ascii="Tahoma" w:eastAsia="Calibri" w:hAnsi="Tahoma" w:cs="Tahoma"/>
                <w:b/>
                <w:bCs/>
                <w:sz w:val="10"/>
                <w:szCs w:val="10"/>
              </w:rPr>
            </w:pPr>
            <w:proofErr w:type="spellStart"/>
            <w:r w:rsidRPr="00AF3DEA">
              <w:rPr>
                <w:rFonts w:ascii="Tahoma" w:hAnsi="Tahoma" w:cs="Tahoma"/>
                <w:b/>
                <w:bCs/>
                <w:sz w:val="10"/>
                <w:szCs w:val="10"/>
                <w:lang w:val="en-GB"/>
              </w:rPr>
              <w:t>DOCUMENTO</w:t>
            </w:r>
            <w:proofErr w:type="spellEnd"/>
            <w:r w:rsidRPr="00AF3DEA">
              <w:rPr>
                <w:rFonts w:ascii="Tahoma" w:hAnsi="Tahoma" w:cs="Tahoma"/>
                <w:b/>
                <w:bCs/>
                <w:sz w:val="10"/>
                <w:szCs w:val="10"/>
                <w:lang w:val="en-GB"/>
              </w:rPr>
              <w:t xml:space="preserve">, </w:t>
            </w:r>
            <w:proofErr w:type="spellStart"/>
            <w:r w:rsidRPr="00AF3DEA">
              <w:rPr>
                <w:rFonts w:ascii="Tahoma" w:hAnsi="Tahoma" w:cs="Tahoma"/>
                <w:b/>
                <w:bCs/>
                <w:sz w:val="10"/>
                <w:szCs w:val="10"/>
                <w:lang w:val="en-GB"/>
              </w:rPr>
              <w:t>PÁGINA</w:t>
            </w:r>
            <w:proofErr w:type="spellEnd"/>
            <w:r w:rsidRPr="00AF3DEA">
              <w:rPr>
                <w:rFonts w:ascii="Tahoma" w:hAnsi="Tahoma" w:cs="Tahoma"/>
                <w:b/>
                <w:bCs/>
                <w:sz w:val="10"/>
                <w:szCs w:val="10"/>
                <w:lang w:val="en-GB"/>
              </w:rPr>
              <w:t xml:space="preserve">, </w:t>
            </w:r>
            <w:proofErr w:type="spellStart"/>
            <w:r w:rsidRPr="00AF3DEA">
              <w:rPr>
                <w:rFonts w:ascii="Tahoma" w:hAnsi="Tahoma" w:cs="Tahoma"/>
                <w:b/>
                <w:bCs/>
                <w:sz w:val="10"/>
                <w:szCs w:val="10"/>
                <w:lang w:val="en-GB"/>
              </w:rPr>
              <w:t>REFERENCIA</w:t>
            </w:r>
            <w:proofErr w:type="spellEnd"/>
          </w:p>
        </w:tc>
      </w:tr>
      <w:tr w:rsidR="00AF3DEA" w:rsidRPr="00AF3DEA" w:rsidTr="00EE2B3D">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D83253" w:rsidP="00EE2B3D">
            <w:pPr>
              <w:jc w:val="center"/>
              <w:rPr>
                <w:rFonts w:ascii="Tahoma" w:hAnsi="Tahoma" w:cs="Tahoma"/>
                <w:sz w:val="18"/>
                <w:szCs w:val="18"/>
              </w:rPr>
            </w:pPr>
            <w:r w:rsidRPr="00AF3DEA">
              <w:rPr>
                <w:rFonts w:ascii="Tahoma" w:hAnsi="Tahoma" w:cs="Tahoma"/>
                <w:sz w:val="18"/>
                <w:szCs w:val="18"/>
              </w:rPr>
              <w:t>3.5.</w:t>
            </w:r>
            <w:r w:rsidR="00080494" w:rsidRPr="00AF3DEA">
              <w:rPr>
                <w:rFonts w:ascii="Tahoma" w:hAnsi="Tahoma" w:cs="Tahoma"/>
                <w:sz w:val="18"/>
                <w:szCs w:val="18"/>
              </w:rPr>
              <w:t>1</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EE2B3D">
            <w:pPr>
              <w:spacing w:after="0" w:line="240" w:lineRule="auto"/>
              <w:jc w:val="both"/>
              <w:rPr>
                <w:rFonts w:ascii="Tahoma" w:hAnsi="Tahoma" w:cs="Tahoma"/>
                <w:sz w:val="18"/>
                <w:szCs w:val="18"/>
              </w:rPr>
            </w:pPr>
            <w:r w:rsidRPr="00AF3DEA">
              <w:rPr>
                <w:rFonts w:ascii="Tahoma" w:hAnsi="Tahoma" w:cs="Tahoma"/>
                <w:sz w:val="18"/>
                <w:szCs w:val="18"/>
              </w:rPr>
              <w:t xml:space="preserve">Experiencia Nacional y/o Internacional. El oferente deberá presentar la lista de operadores o empresas de telecomunicaciones en los cuales </w:t>
            </w:r>
            <w:proofErr w:type="gramStart"/>
            <w:r w:rsidRPr="00AF3DEA">
              <w:rPr>
                <w:rFonts w:ascii="Tahoma" w:hAnsi="Tahoma" w:cs="Tahoma"/>
                <w:sz w:val="18"/>
                <w:szCs w:val="18"/>
              </w:rPr>
              <w:t>tiene</w:t>
            </w:r>
            <w:proofErr w:type="gramEnd"/>
            <w:r w:rsidRPr="00AF3DEA">
              <w:rPr>
                <w:rFonts w:ascii="Tahoma" w:hAnsi="Tahoma" w:cs="Tahoma"/>
                <w:sz w:val="18"/>
                <w:szCs w:val="18"/>
              </w:rPr>
              <w:t xml:space="preserve"> funcionando su plataforma </w:t>
            </w:r>
            <w:proofErr w:type="spellStart"/>
            <w:r w:rsidRPr="00AF3DEA">
              <w:rPr>
                <w:rFonts w:ascii="Tahoma" w:hAnsi="Tahoma" w:cs="Tahoma"/>
                <w:sz w:val="18"/>
                <w:szCs w:val="18"/>
              </w:rPr>
              <w:t>RBT</w:t>
            </w:r>
            <w:proofErr w:type="spellEnd"/>
            <w:r w:rsidRPr="00AF3DEA">
              <w:rPr>
                <w:rFonts w:ascii="Tahoma" w:hAnsi="Tahoma" w:cs="Tahoma"/>
                <w:sz w:val="18"/>
                <w:szCs w:val="18"/>
              </w:rPr>
              <w:t xml:space="preserve"> o haya sido vendida, con su respectivo respaldo que puede ser una carta o certificado oficial de la empresa (en la que tiene el servicio) junto a un número de referencia y contacto para corroborar la información.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EE2B3D">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EE2B3D">
            <w:pPr>
              <w:jc w:val="center"/>
              <w:rPr>
                <w:rFonts w:ascii="Tahoma" w:eastAsia="Calibri" w:hAnsi="Tahoma" w:cs="Tahoma"/>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EE2B3D">
            <w:pPr>
              <w:jc w:val="center"/>
              <w:rPr>
                <w:rFonts w:ascii="Tahoma" w:eastAsia="Calibri" w:hAnsi="Tahoma" w:cs="Tahoma"/>
                <w:sz w:val="18"/>
                <w:szCs w:val="18"/>
              </w:rPr>
            </w:pPr>
          </w:p>
        </w:tc>
      </w:tr>
      <w:tr w:rsidR="00AF3DEA" w:rsidRPr="00AF3DEA" w:rsidTr="00167A0F">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D83253" w:rsidP="00EE2B3D">
            <w:pPr>
              <w:jc w:val="center"/>
              <w:rPr>
                <w:rFonts w:ascii="Tahoma" w:hAnsi="Tahoma" w:cs="Tahoma"/>
                <w:sz w:val="18"/>
                <w:szCs w:val="18"/>
              </w:rPr>
            </w:pPr>
            <w:r w:rsidRPr="00AF3DEA">
              <w:rPr>
                <w:rFonts w:ascii="Tahoma" w:hAnsi="Tahoma" w:cs="Tahoma"/>
                <w:sz w:val="18"/>
                <w:szCs w:val="18"/>
              </w:rPr>
              <w:t>3.5.</w:t>
            </w:r>
            <w:r w:rsidR="00080494" w:rsidRPr="00AF3DEA">
              <w:rPr>
                <w:rFonts w:ascii="Tahoma" w:hAnsi="Tahoma" w:cs="Tahoma"/>
                <w:sz w:val="18"/>
                <w:szCs w:val="18"/>
              </w:rPr>
              <w:t>2</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EE2B3D">
            <w:pPr>
              <w:spacing w:after="0" w:line="240" w:lineRule="auto"/>
              <w:jc w:val="both"/>
              <w:rPr>
                <w:rFonts w:ascii="Tahoma" w:hAnsi="Tahoma" w:cs="Tahoma"/>
                <w:sz w:val="18"/>
                <w:szCs w:val="18"/>
              </w:rPr>
            </w:pPr>
            <w:r w:rsidRPr="00AF3DEA">
              <w:rPr>
                <w:rFonts w:ascii="Tahoma" w:hAnsi="Tahoma" w:cs="Tahoma"/>
                <w:sz w:val="18"/>
                <w:szCs w:val="18"/>
              </w:rPr>
              <w:t>Conocimiento de la normativa nacional de servicios de valor agregado</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167A0F">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167A0F">
            <w:pPr>
              <w:jc w:val="center"/>
              <w:rPr>
                <w:rFonts w:ascii="Tahoma" w:eastAsia="Calibri" w:hAnsi="Tahoma" w:cs="Tahoma"/>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0494" w:rsidRPr="00AF3DEA" w:rsidRDefault="00080494" w:rsidP="00EE2B3D">
            <w:pPr>
              <w:jc w:val="center"/>
              <w:rPr>
                <w:rFonts w:ascii="Tahoma" w:eastAsia="Calibri" w:hAnsi="Tahoma" w:cs="Tahoma"/>
                <w:sz w:val="18"/>
                <w:szCs w:val="18"/>
              </w:rPr>
            </w:pPr>
          </w:p>
        </w:tc>
      </w:tr>
    </w:tbl>
    <w:p w:rsidR="00080494" w:rsidRDefault="00080494" w:rsidP="00080494">
      <w:pPr>
        <w:rPr>
          <w:sz w:val="20"/>
          <w:szCs w:val="20"/>
          <w:lang w:val="es-BO"/>
        </w:rPr>
      </w:pPr>
    </w:p>
    <w:p w:rsidR="00C46F51" w:rsidRDefault="00C46F51" w:rsidP="00080494">
      <w:pPr>
        <w:rPr>
          <w:sz w:val="20"/>
          <w:szCs w:val="20"/>
          <w:lang w:val="es-BO"/>
        </w:rPr>
      </w:pPr>
    </w:p>
    <w:p w:rsidR="00C46F51" w:rsidRDefault="00C46F51" w:rsidP="00080494">
      <w:pPr>
        <w:rPr>
          <w:sz w:val="20"/>
          <w:szCs w:val="20"/>
          <w:lang w:val="es-BO"/>
        </w:rPr>
      </w:pPr>
    </w:p>
    <w:p w:rsidR="00C46F51" w:rsidRDefault="00C46F51" w:rsidP="00080494">
      <w:pPr>
        <w:rPr>
          <w:sz w:val="20"/>
          <w:szCs w:val="20"/>
          <w:lang w:val="es-BO"/>
        </w:rPr>
      </w:pPr>
    </w:p>
    <w:p w:rsidR="00C46F51" w:rsidRPr="00AF3DEA" w:rsidRDefault="00C46F51" w:rsidP="00080494">
      <w:pPr>
        <w:rPr>
          <w:sz w:val="20"/>
          <w:szCs w:val="20"/>
          <w:lang w:val="es-BO"/>
        </w:rPr>
      </w:pPr>
    </w:p>
    <w:p w:rsidR="00800D27" w:rsidRPr="00AF3DEA" w:rsidRDefault="00800D27" w:rsidP="00167A0F">
      <w:pPr>
        <w:pStyle w:val="TITULOS"/>
        <w:numPr>
          <w:ilvl w:val="1"/>
          <w:numId w:val="21"/>
        </w:numPr>
        <w:spacing w:after="0"/>
        <w:rPr>
          <w:rFonts w:ascii="Tahoma" w:hAnsi="Tahoma" w:cs="Tahoma"/>
          <w:sz w:val="22"/>
          <w:szCs w:val="22"/>
        </w:rPr>
      </w:pPr>
      <w:r w:rsidRPr="00AF3DEA">
        <w:rPr>
          <w:rFonts w:ascii="Tahoma" w:hAnsi="Tahoma" w:cs="Tahoma"/>
          <w:sz w:val="22"/>
          <w:szCs w:val="22"/>
        </w:rPr>
        <w:lastRenderedPageBreak/>
        <w:t xml:space="preserve">TIEMPO DE PROVISIÓN , INSTALACIÓN Y CRONOGRAMA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F3DEA" w:rsidRPr="00AF3DEA" w:rsidTr="00DE4948">
        <w:trPr>
          <w:trHeight w:hRule="exact" w:val="418"/>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 xml:space="preserve">REQUERIMIENTO DE </w:t>
            </w:r>
            <w:r w:rsidR="005D5917" w:rsidRPr="00AF3DEA">
              <w:rPr>
                <w:rFonts w:ascii="Tahoma" w:hAnsi="Tahoma" w:cs="Tahoma"/>
                <w:b/>
                <w:bCs/>
                <w:sz w:val="18"/>
                <w:szCs w:val="18"/>
              </w:rPr>
              <w:t>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RESPUESTA DEL OFERENTE</w:t>
            </w:r>
          </w:p>
        </w:tc>
      </w:tr>
      <w:tr w:rsidR="00AF3DEA" w:rsidRPr="00AF3DEA" w:rsidTr="00DE4948">
        <w:trPr>
          <w:trHeight w:hRule="exact" w:val="424"/>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lang w:val="en-GB"/>
              </w:rPr>
              <w:t>CONDICIÓN</w:t>
            </w:r>
            <w:proofErr w:type="spellEnd"/>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r w:rsidRPr="00AF3DEA">
              <w:rPr>
                <w:rFonts w:ascii="Tahoma" w:hAnsi="Tahoma" w:cs="Tahoma"/>
                <w:b/>
                <w:bCs/>
                <w:sz w:val="18"/>
                <w:szCs w:val="18"/>
              </w:rPr>
              <w:t>(Llenado Obligatorio)</w:t>
            </w:r>
          </w:p>
        </w:tc>
      </w:tr>
      <w:tr w:rsidR="00AF3DEA" w:rsidRPr="00AF3DEA" w:rsidTr="00DE4948">
        <w:trPr>
          <w:trHeight w:hRule="exact" w:val="55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8"/>
                <w:szCs w:val="18"/>
              </w:rPr>
            </w:pPr>
            <w:proofErr w:type="spellStart"/>
            <w:r w:rsidRPr="00AF3DEA">
              <w:rPr>
                <w:rFonts w:ascii="Tahoma" w:hAnsi="Tahoma" w:cs="Tahoma"/>
                <w:b/>
                <w:bCs/>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sz w:val="18"/>
                <w:szCs w:val="18"/>
              </w:rPr>
            </w:pPr>
            <w:r w:rsidRPr="00AF3DEA">
              <w:rPr>
                <w:rFonts w:ascii="Tahoma" w:hAnsi="Tahoma" w:cs="Tahoma"/>
                <w:b/>
                <w:bCs/>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2"/>
                <w:szCs w:val="12"/>
              </w:rPr>
            </w:pPr>
            <w:proofErr w:type="spellStart"/>
            <w:r w:rsidRPr="00AF3DEA">
              <w:rPr>
                <w:rFonts w:ascii="Tahoma" w:hAnsi="Tahoma" w:cs="Tahoma"/>
                <w:b/>
                <w:bCs/>
                <w:sz w:val="12"/>
                <w:szCs w:val="12"/>
                <w:lang w:val="en-GB"/>
              </w:rPr>
              <w:t>MANDATORIO</w:t>
            </w:r>
            <w:proofErr w:type="spellEnd"/>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2"/>
                <w:szCs w:val="12"/>
                <w:lang w:val="en-GB"/>
              </w:rPr>
            </w:pPr>
            <w:proofErr w:type="spellStart"/>
            <w:r w:rsidRPr="00AF3DEA">
              <w:rPr>
                <w:rFonts w:ascii="Tahoma" w:hAnsi="Tahoma" w:cs="Tahoma"/>
                <w:b/>
                <w:bCs/>
                <w:sz w:val="12"/>
                <w:szCs w:val="12"/>
                <w:lang w:val="en-GB"/>
              </w:rPr>
              <w:t>Cumple</w:t>
            </w:r>
            <w:proofErr w:type="spellEnd"/>
            <w:r w:rsidRPr="00AF3DEA">
              <w:rPr>
                <w:rFonts w:ascii="Tahoma" w:hAnsi="Tahoma" w:cs="Tahoma"/>
                <w:b/>
                <w:bCs/>
                <w:sz w:val="12"/>
                <w:szCs w:val="12"/>
                <w:lang w:val="en-GB"/>
              </w:rPr>
              <w:t xml:space="preserve"> / No </w:t>
            </w:r>
            <w:proofErr w:type="spellStart"/>
            <w:r w:rsidRPr="00AF3DEA">
              <w:rPr>
                <w:rFonts w:ascii="Tahoma" w:hAnsi="Tahoma" w:cs="Tahoma"/>
                <w:b/>
                <w:bCs/>
                <w:sz w:val="12"/>
                <w:szCs w:val="12"/>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00D27" w:rsidRPr="00AF3DEA" w:rsidRDefault="00800D27" w:rsidP="005E4E52">
            <w:pPr>
              <w:jc w:val="center"/>
              <w:rPr>
                <w:rFonts w:ascii="Tahoma" w:eastAsia="Calibri" w:hAnsi="Tahoma" w:cs="Tahoma"/>
                <w:b/>
                <w:bCs/>
                <w:sz w:val="12"/>
                <w:szCs w:val="12"/>
              </w:rPr>
            </w:pPr>
            <w:proofErr w:type="spellStart"/>
            <w:r w:rsidRPr="00AF3DEA">
              <w:rPr>
                <w:rFonts w:ascii="Tahoma" w:hAnsi="Tahoma" w:cs="Tahoma"/>
                <w:b/>
                <w:bCs/>
                <w:sz w:val="12"/>
                <w:szCs w:val="12"/>
                <w:lang w:val="en-GB"/>
              </w:rPr>
              <w:t>DOCUMENTO</w:t>
            </w:r>
            <w:proofErr w:type="spellEnd"/>
            <w:r w:rsidRPr="00AF3DEA">
              <w:rPr>
                <w:rFonts w:ascii="Tahoma" w:hAnsi="Tahoma" w:cs="Tahoma"/>
                <w:b/>
                <w:bCs/>
                <w:sz w:val="12"/>
                <w:szCs w:val="12"/>
                <w:lang w:val="en-GB"/>
              </w:rPr>
              <w:t xml:space="preserve">, </w:t>
            </w:r>
            <w:proofErr w:type="spellStart"/>
            <w:r w:rsidRPr="00AF3DEA">
              <w:rPr>
                <w:rFonts w:ascii="Tahoma" w:hAnsi="Tahoma" w:cs="Tahoma"/>
                <w:b/>
                <w:bCs/>
                <w:sz w:val="12"/>
                <w:szCs w:val="12"/>
                <w:lang w:val="en-GB"/>
              </w:rPr>
              <w:t>PÁGINA</w:t>
            </w:r>
            <w:proofErr w:type="spellEnd"/>
            <w:r w:rsidRPr="00AF3DEA">
              <w:rPr>
                <w:rFonts w:ascii="Tahoma" w:hAnsi="Tahoma" w:cs="Tahoma"/>
                <w:b/>
                <w:bCs/>
                <w:sz w:val="12"/>
                <w:szCs w:val="12"/>
                <w:lang w:val="en-GB"/>
              </w:rPr>
              <w:t xml:space="preserve">, </w:t>
            </w:r>
            <w:proofErr w:type="spellStart"/>
            <w:r w:rsidRPr="00AF3DEA">
              <w:rPr>
                <w:rFonts w:ascii="Tahoma" w:hAnsi="Tahoma" w:cs="Tahoma"/>
                <w:b/>
                <w:bCs/>
                <w:sz w:val="12"/>
                <w:szCs w:val="12"/>
                <w:lang w:val="en-GB"/>
              </w:rPr>
              <w:t>REFERENCIA</w:t>
            </w:r>
            <w:proofErr w:type="spellEnd"/>
          </w:p>
        </w:tc>
      </w:tr>
      <w:tr w:rsidR="00AF3DEA" w:rsidRPr="00AF3DEA" w:rsidTr="004045F9">
        <w:trPr>
          <w:trHeight w:hRule="exact" w:val="1394"/>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00D27" w:rsidRPr="00AF3DEA" w:rsidRDefault="00D83253" w:rsidP="00C46F51">
            <w:pPr>
              <w:rPr>
                <w:rFonts w:ascii="Tahoma" w:hAnsi="Tahoma" w:cs="Tahoma"/>
                <w:sz w:val="18"/>
                <w:szCs w:val="18"/>
              </w:rPr>
            </w:pPr>
            <w:r w:rsidRPr="00C46F51">
              <w:rPr>
                <w:rFonts w:ascii="Tahoma" w:hAnsi="Tahoma" w:cs="Tahoma"/>
                <w:sz w:val="16"/>
                <w:szCs w:val="16"/>
              </w:rPr>
              <w:t>3.6.</w:t>
            </w:r>
            <w:r w:rsidR="00800D27" w:rsidRPr="00C46F51">
              <w:rPr>
                <w:rFonts w:ascii="Tahoma" w:hAnsi="Tahoma" w:cs="Tahoma"/>
                <w:sz w:val="16"/>
                <w:szCs w:val="16"/>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DE4948" w:rsidRPr="00AF3DEA" w:rsidRDefault="00800D27" w:rsidP="00DE4948">
            <w:pPr>
              <w:jc w:val="both"/>
              <w:rPr>
                <w:rFonts w:ascii="Tahoma" w:hAnsi="Tahoma" w:cs="Tahoma"/>
                <w:b/>
                <w:sz w:val="18"/>
                <w:szCs w:val="18"/>
              </w:rPr>
            </w:pPr>
            <w:r w:rsidRPr="00AF3DEA">
              <w:rPr>
                <w:rFonts w:ascii="Tahoma" w:hAnsi="Tahoma" w:cs="Tahoma"/>
                <w:b/>
                <w:sz w:val="18"/>
                <w:szCs w:val="18"/>
              </w:rPr>
              <w:t>TIEMPO DE ENTREGA</w:t>
            </w:r>
          </w:p>
          <w:p w:rsidR="00800D27" w:rsidRPr="00AF3DEA" w:rsidRDefault="00C928FE" w:rsidP="004045F9">
            <w:pPr>
              <w:jc w:val="both"/>
              <w:rPr>
                <w:rFonts w:ascii="Tahoma" w:hAnsi="Tahoma" w:cs="Tahoma"/>
                <w:sz w:val="18"/>
                <w:szCs w:val="18"/>
              </w:rPr>
            </w:pPr>
            <w:r w:rsidRPr="00AF3DEA">
              <w:rPr>
                <w:rFonts w:ascii="Tahoma" w:hAnsi="Tahoma" w:cs="Tahoma"/>
                <w:sz w:val="18"/>
                <w:szCs w:val="18"/>
              </w:rPr>
              <w:t xml:space="preserve">El tiempo </w:t>
            </w:r>
            <w:r w:rsidR="00AE0A9B">
              <w:rPr>
                <w:rFonts w:ascii="Tahoma" w:hAnsi="Tahoma" w:cs="Tahoma"/>
                <w:sz w:val="18"/>
                <w:szCs w:val="18"/>
              </w:rPr>
              <w:t xml:space="preserve">total de provisión e implementación </w:t>
            </w:r>
            <w:r w:rsidRPr="00AF3DEA">
              <w:rPr>
                <w:rFonts w:ascii="Tahoma" w:hAnsi="Tahoma" w:cs="Tahoma"/>
                <w:sz w:val="18"/>
                <w:szCs w:val="18"/>
              </w:rPr>
              <w:t xml:space="preserve">deberá ser menor a </w:t>
            </w:r>
            <w:r w:rsidRPr="0062758F">
              <w:rPr>
                <w:rFonts w:ascii="Tahoma" w:hAnsi="Tahoma" w:cs="Tahoma"/>
                <w:b/>
                <w:sz w:val="18"/>
                <w:szCs w:val="18"/>
              </w:rPr>
              <w:t>120 días</w:t>
            </w:r>
            <w:r w:rsidRPr="0062758F">
              <w:rPr>
                <w:rFonts w:ascii="Tahoma" w:hAnsi="Tahoma" w:cs="Tahoma"/>
                <w:sz w:val="18"/>
                <w:szCs w:val="18"/>
              </w:rPr>
              <w:t xml:space="preserve"> </w:t>
            </w:r>
            <w:r w:rsidRPr="00AF3DEA">
              <w:rPr>
                <w:rFonts w:ascii="Tahoma" w:hAnsi="Tahoma" w:cs="Tahoma"/>
                <w:sz w:val="18"/>
                <w:szCs w:val="18"/>
              </w:rPr>
              <w:t>calendario</w:t>
            </w:r>
            <w:r w:rsidR="004045F9">
              <w:rPr>
                <w:rFonts w:ascii="Tahoma" w:hAnsi="Tahoma" w:cs="Tahoma"/>
                <w:sz w:val="18"/>
                <w:szCs w:val="18"/>
              </w:rPr>
              <w:t xml:space="preserve"> contabilizados </w:t>
            </w:r>
            <w:r w:rsidRPr="00AF3DEA">
              <w:rPr>
                <w:rFonts w:ascii="Tahoma" w:hAnsi="Tahoma" w:cs="Tahoma"/>
                <w:sz w:val="18"/>
                <w:szCs w:val="18"/>
              </w:rPr>
              <w:t>a partir de la firma del contrato.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00D27" w:rsidRPr="00AF3DEA" w:rsidRDefault="00800D27" w:rsidP="005E4E52">
            <w:pPr>
              <w:jc w:val="center"/>
              <w:rPr>
                <w:rFonts w:ascii="Tahoma" w:hAnsi="Tahoma" w:cs="Tahoma"/>
                <w:sz w:val="18"/>
                <w:szCs w:val="18"/>
              </w:rPr>
            </w:pPr>
            <w:r w:rsidRPr="00AF3DEA">
              <w:rPr>
                <w:rFonts w:ascii="Tahoma" w:hAnsi="Tahoma" w:cs="Tahoma"/>
                <w:sz w:val="18"/>
                <w:szCs w:val="18"/>
              </w:rPr>
              <w:fldChar w:fldCharType="begin">
                <w:ffData>
                  <w:name w:val="Casilla1"/>
                  <w:enabled/>
                  <w:calcOnExit w:val="0"/>
                  <w:checkBox>
                    <w:sizeAuto/>
                    <w:default w:val="1"/>
                  </w:checkBox>
                </w:ffData>
              </w:fldChar>
            </w:r>
            <w:r w:rsidRPr="00AF3DEA">
              <w:rPr>
                <w:rFonts w:ascii="Tahoma" w:hAnsi="Tahoma" w:cs="Tahoma"/>
                <w:sz w:val="18"/>
                <w:szCs w:val="18"/>
              </w:rPr>
              <w:instrText xml:space="preserve"> FORMCHECKBOX </w:instrText>
            </w:r>
            <w:r w:rsidRPr="00AF3DEA">
              <w:rPr>
                <w:rFonts w:ascii="Tahoma" w:hAnsi="Tahoma" w:cs="Tahoma"/>
                <w:sz w:val="18"/>
                <w:szCs w:val="18"/>
              </w:rPr>
            </w:r>
            <w:r w:rsidRPr="00AF3DEA">
              <w:rPr>
                <w:rFonts w:ascii="Tahoma" w:hAnsi="Tahoma" w:cs="Tahoma"/>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00D27" w:rsidRPr="00AF3DEA" w:rsidRDefault="00800D27" w:rsidP="005E4E52">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00D27" w:rsidRPr="00AF3DEA" w:rsidRDefault="00800D27" w:rsidP="005E4E52">
            <w:pPr>
              <w:jc w:val="center"/>
              <w:rPr>
                <w:rFonts w:ascii="Tahoma" w:eastAsia="Calibri" w:hAnsi="Tahoma" w:cs="Tahoma"/>
                <w:sz w:val="18"/>
                <w:szCs w:val="18"/>
              </w:rPr>
            </w:pPr>
          </w:p>
        </w:tc>
      </w:tr>
    </w:tbl>
    <w:p w:rsidR="00C928FE" w:rsidRPr="00AF3DEA" w:rsidRDefault="00C928FE" w:rsidP="00C928FE">
      <w:pPr>
        <w:pStyle w:val="TITULOS"/>
        <w:spacing w:after="0"/>
        <w:ind w:left="720" w:firstLine="0"/>
        <w:jc w:val="both"/>
      </w:pPr>
    </w:p>
    <w:p w:rsidR="00800D27" w:rsidRPr="00AF3DEA" w:rsidRDefault="00800D27" w:rsidP="00167A0F">
      <w:pPr>
        <w:pStyle w:val="TITULOS"/>
        <w:numPr>
          <w:ilvl w:val="0"/>
          <w:numId w:val="21"/>
        </w:numPr>
        <w:spacing w:after="0"/>
        <w:ind w:left="567"/>
        <w:rPr>
          <w:rFonts w:ascii="Tahoma" w:hAnsi="Tahoma" w:cs="Tahoma"/>
          <w:sz w:val="22"/>
          <w:szCs w:val="22"/>
        </w:rPr>
      </w:pPr>
      <w:r w:rsidRPr="00AF3DEA">
        <w:rPr>
          <w:rFonts w:ascii="Tahoma" w:hAnsi="Tahoma" w:cs="Tahoma"/>
          <w:sz w:val="22"/>
          <w:szCs w:val="22"/>
        </w:rPr>
        <w:t>CUADRO DE CALIFICACIÓN RESUMEN DE CRITERIOS MANDATORIOS</w:t>
      </w:r>
      <w:r w:rsidR="00C3502C" w:rsidRPr="00AF3DEA">
        <w:rPr>
          <w:rFonts w:ascii="Tahoma" w:hAnsi="Tahoma" w:cs="Tahoma"/>
          <w:sz w:val="22"/>
          <w:szCs w:val="22"/>
        </w:rPr>
        <w:t xml:space="preserve"> y CALIFICABLES</w:t>
      </w:r>
    </w:p>
    <w:tbl>
      <w:tblPr>
        <w:tblW w:w="9416" w:type="dxa"/>
        <w:jc w:val="center"/>
        <w:tblCellMar>
          <w:left w:w="70" w:type="dxa"/>
          <w:right w:w="70" w:type="dxa"/>
        </w:tblCellMar>
        <w:tblLook w:val="04A0" w:firstRow="1" w:lastRow="0" w:firstColumn="1" w:lastColumn="0" w:noHBand="0" w:noVBand="1"/>
      </w:tblPr>
      <w:tblGrid>
        <w:gridCol w:w="698"/>
        <w:gridCol w:w="6662"/>
        <w:gridCol w:w="2056"/>
      </w:tblGrid>
      <w:tr w:rsidR="00AF3DEA" w:rsidRPr="00AF3DEA" w:rsidTr="00F454F3">
        <w:trPr>
          <w:trHeight w:hRule="exact" w:val="567"/>
          <w:jc w:val="center"/>
        </w:trPr>
        <w:tc>
          <w:tcPr>
            <w:tcW w:w="69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No.</w:t>
            </w:r>
          </w:p>
        </w:tc>
        <w:tc>
          <w:tcPr>
            <w:tcW w:w="6662"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CRITERIOS MANDATORIOS</w:t>
            </w:r>
            <w:r w:rsidR="00F454F3">
              <w:rPr>
                <w:rFonts w:ascii="Tahoma" w:hAnsi="Tahoma" w:cs="Tahoma"/>
                <w:b/>
                <w:bCs/>
                <w:sz w:val="18"/>
                <w:szCs w:val="18"/>
                <w:lang w:val="es-BO" w:eastAsia="es-BO"/>
              </w:rPr>
              <w:t xml:space="preserve"> (A)</w:t>
            </w:r>
          </w:p>
        </w:tc>
        <w:tc>
          <w:tcPr>
            <w:tcW w:w="2056"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CUMPLE / NO CUMPLE</w:t>
            </w:r>
          </w:p>
        </w:tc>
      </w:tr>
      <w:tr w:rsidR="00AF3DEA" w:rsidRPr="00AF3DEA" w:rsidTr="00F454F3">
        <w:trPr>
          <w:trHeight w:hRule="exact" w:val="317"/>
          <w:jc w:val="center"/>
        </w:trPr>
        <w:tc>
          <w:tcPr>
            <w:tcW w:w="698" w:type="dxa"/>
            <w:tcBorders>
              <w:top w:val="nil"/>
              <w:left w:val="single" w:sz="8" w:space="0" w:color="auto"/>
              <w:bottom w:val="single" w:sz="4" w:space="0" w:color="auto"/>
              <w:right w:val="single" w:sz="4" w:space="0" w:color="auto"/>
            </w:tcBorders>
            <w:shd w:val="clear" w:color="auto" w:fill="auto"/>
            <w:noWrap/>
            <w:vAlign w:val="center"/>
            <w:hideMark/>
          </w:tcPr>
          <w:p w:rsidR="00C3502C" w:rsidRPr="00F454F3" w:rsidRDefault="00C3502C" w:rsidP="00EE2B3D">
            <w:pPr>
              <w:jc w:val="center"/>
              <w:rPr>
                <w:rFonts w:ascii="Tahoma" w:hAnsi="Tahoma" w:cs="Tahoma"/>
                <w:sz w:val="18"/>
                <w:szCs w:val="18"/>
                <w:lang w:val="es-BO" w:eastAsia="es-BO"/>
              </w:rPr>
            </w:pPr>
            <w:r w:rsidRPr="00F454F3">
              <w:rPr>
                <w:rFonts w:ascii="Tahoma" w:hAnsi="Tahoma" w:cs="Tahoma"/>
                <w:sz w:val="18"/>
                <w:szCs w:val="18"/>
                <w:lang w:val="es-BO" w:eastAsia="es-BO"/>
              </w:rPr>
              <w:t>1</w:t>
            </w:r>
          </w:p>
        </w:tc>
        <w:tc>
          <w:tcPr>
            <w:tcW w:w="6662" w:type="dxa"/>
            <w:tcBorders>
              <w:top w:val="nil"/>
              <w:left w:val="nil"/>
              <w:bottom w:val="single" w:sz="4" w:space="0" w:color="auto"/>
              <w:right w:val="single" w:sz="4" w:space="0" w:color="auto"/>
            </w:tcBorders>
            <w:shd w:val="clear" w:color="000000" w:fill="FFFFFF"/>
            <w:vAlign w:val="center"/>
            <w:hideMark/>
          </w:tcPr>
          <w:p w:rsidR="00C3502C" w:rsidRPr="00F454F3" w:rsidRDefault="00C3502C" w:rsidP="00C3502C">
            <w:pPr>
              <w:jc w:val="both"/>
              <w:rPr>
                <w:rFonts w:ascii="Tahoma" w:hAnsi="Tahoma" w:cs="Tahoma"/>
                <w:sz w:val="18"/>
                <w:szCs w:val="18"/>
                <w:lang w:val="es-BO" w:eastAsia="es-BO"/>
              </w:rPr>
            </w:pPr>
            <w:r w:rsidRPr="00F454F3">
              <w:rPr>
                <w:rFonts w:ascii="Tahoma" w:hAnsi="Tahoma" w:cs="Tahoma"/>
                <w:sz w:val="18"/>
                <w:szCs w:val="18"/>
                <w:lang w:val="es-BO" w:eastAsia="es-BO"/>
              </w:rPr>
              <w:t xml:space="preserve">Cumplimiento de todos los puntos MANDATORIOS </w:t>
            </w:r>
          </w:p>
        </w:tc>
        <w:tc>
          <w:tcPr>
            <w:tcW w:w="2056" w:type="dxa"/>
            <w:tcBorders>
              <w:top w:val="nil"/>
              <w:left w:val="nil"/>
              <w:bottom w:val="single" w:sz="4" w:space="0" w:color="auto"/>
              <w:right w:val="single" w:sz="8" w:space="0" w:color="auto"/>
            </w:tcBorders>
            <w:shd w:val="clear" w:color="auto" w:fill="auto"/>
            <w:noWrap/>
            <w:vAlign w:val="center"/>
            <w:hideMark/>
          </w:tcPr>
          <w:p w:rsidR="00C3502C" w:rsidRPr="00F454F3" w:rsidRDefault="00C3502C" w:rsidP="00EE2B3D">
            <w:pPr>
              <w:jc w:val="center"/>
              <w:rPr>
                <w:rFonts w:ascii="Tahoma" w:hAnsi="Tahoma" w:cs="Tahoma"/>
                <w:sz w:val="18"/>
                <w:szCs w:val="18"/>
                <w:lang w:val="es-BO" w:eastAsia="es-BO"/>
              </w:rPr>
            </w:pPr>
            <w:r w:rsidRPr="00F454F3">
              <w:rPr>
                <w:rFonts w:ascii="Tahoma" w:hAnsi="Tahoma" w:cs="Tahoma"/>
                <w:bCs/>
                <w:sz w:val="18"/>
                <w:szCs w:val="18"/>
                <w:lang w:val="es-BO" w:eastAsia="es-BO"/>
              </w:rPr>
              <w:t>70%</w:t>
            </w:r>
          </w:p>
        </w:tc>
      </w:tr>
      <w:tr w:rsidR="00AF3DEA" w:rsidRPr="00AF3DEA" w:rsidTr="00F454F3">
        <w:trPr>
          <w:trHeight w:hRule="exact" w:val="325"/>
          <w:jc w:val="center"/>
        </w:trPr>
        <w:tc>
          <w:tcPr>
            <w:tcW w:w="7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TOTAL CRITERIOS MANDATORIOS (A)</w:t>
            </w:r>
          </w:p>
        </w:tc>
        <w:tc>
          <w:tcPr>
            <w:tcW w:w="2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70%</w:t>
            </w:r>
          </w:p>
        </w:tc>
      </w:tr>
      <w:tr w:rsidR="00AF3DEA" w:rsidRPr="00AF3DEA" w:rsidTr="00F454F3">
        <w:trPr>
          <w:trHeight w:hRule="exact" w:val="567"/>
          <w:jc w:val="center"/>
        </w:trPr>
        <w:tc>
          <w:tcPr>
            <w:tcW w:w="698" w:type="dxa"/>
            <w:tcBorders>
              <w:top w:val="single" w:sz="4" w:space="0" w:color="auto"/>
              <w:left w:val="single" w:sz="4" w:space="0" w:color="auto"/>
              <w:bottom w:val="single" w:sz="4" w:space="0" w:color="auto"/>
              <w:right w:val="single" w:sz="6" w:space="0" w:color="FFFFFF" w:themeColor="background1"/>
            </w:tcBorders>
            <w:shd w:val="clear" w:color="000000" w:fill="004990"/>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No.</w:t>
            </w:r>
          </w:p>
        </w:tc>
        <w:tc>
          <w:tcPr>
            <w:tcW w:w="6662" w:type="dxa"/>
            <w:tcBorders>
              <w:top w:val="single" w:sz="4"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CRITERIOS MANDATORIOS CALIFICABLES</w:t>
            </w:r>
          </w:p>
        </w:tc>
        <w:tc>
          <w:tcPr>
            <w:tcW w:w="2056" w:type="dxa"/>
            <w:tcBorders>
              <w:top w:val="single" w:sz="4" w:space="0" w:color="auto"/>
              <w:left w:val="single" w:sz="6" w:space="0" w:color="FFFFFF" w:themeColor="background1"/>
              <w:bottom w:val="single" w:sz="4" w:space="0" w:color="auto"/>
              <w:right w:val="single" w:sz="4" w:space="0" w:color="auto"/>
            </w:tcBorders>
            <w:shd w:val="clear" w:color="000000" w:fill="004990"/>
            <w:vAlign w:val="center"/>
            <w:hideMark/>
          </w:tcPr>
          <w:p w:rsidR="00C3502C" w:rsidRPr="00F454F3" w:rsidRDefault="00C3502C"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PONDERACIÓN SOBRE 30%</w:t>
            </w:r>
          </w:p>
        </w:tc>
      </w:tr>
      <w:tr w:rsidR="00AF3DEA" w:rsidRPr="00AF3DEA" w:rsidTr="00F454F3">
        <w:trPr>
          <w:trHeight w:hRule="exact" w:val="567"/>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636" w:rsidRPr="00F454F3" w:rsidRDefault="00F454F3" w:rsidP="00C46F51">
            <w:pPr>
              <w:spacing w:after="240" w:line="240" w:lineRule="auto"/>
              <w:rPr>
                <w:rFonts w:ascii="Tahoma" w:hAnsi="Tahoma" w:cs="Tahoma"/>
                <w:sz w:val="18"/>
                <w:szCs w:val="18"/>
                <w:lang w:val="es-BO" w:eastAsia="es-BO" w:bidi="ar-SA"/>
              </w:rPr>
            </w:pPr>
            <w:r w:rsidRPr="00F454F3">
              <w:rPr>
                <w:rFonts w:ascii="Tahoma" w:hAnsi="Tahoma" w:cs="Tahoma"/>
                <w:sz w:val="18"/>
                <w:szCs w:val="18"/>
                <w:lang w:val="es-ES_tradnl" w:eastAsia="es-BO" w:bidi="ar-SA"/>
              </w:rPr>
              <w:t>3.2.1</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 xml:space="preserve">Capacidad del hardware y software para soportar mínimamente </w:t>
            </w:r>
            <w:r w:rsidRPr="00F454F3">
              <w:rPr>
                <w:rFonts w:ascii="Tahoma" w:hAnsi="Tahoma" w:cs="Tahoma"/>
                <w:b/>
                <w:bCs/>
                <w:sz w:val="18"/>
                <w:szCs w:val="18"/>
                <w:lang w:eastAsia="es-BO" w:bidi="ar-SA"/>
              </w:rPr>
              <w:t>1.000.000</w:t>
            </w:r>
            <w:r w:rsidRPr="00F454F3">
              <w:rPr>
                <w:rFonts w:ascii="Tahoma" w:hAnsi="Tahoma" w:cs="Tahoma"/>
                <w:sz w:val="18"/>
                <w:szCs w:val="18"/>
                <w:lang w:eastAsia="es-BO" w:bidi="ar-SA"/>
              </w:rPr>
              <w:t xml:space="preserve"> usuarios aprovisionados en la plataforma </w:t>
            </w:r>
            <w:proofErr w:type="spellStart"/>
            <w:r w:rsidRPr="00F454F3">
              <w:rPr>
                <w:rFonts w:ascii="Tahoma" w:hAnsi="Tahoma" w:cs="Tahoma"/>
                <w:sz w:val="18"/>
                <w:szCs w:val="18"/>
                <w:lang w:eastAsia="es-BO" w:bidi="ar-SA"/>
              </w:rPr>
              <w:t>RBT</w:t>
            </w:r>
            <w:proofErr w:type="spellEnd"/>
            <w:r w:rsidRPr="00F454F3">
              <w:rPr>
                <w:rFonts w:ascii="Tahoma" w:hAnsi="Tahoma" w:cs="Tahoma"/>
                <w:sz w:val="18"/>
                <w:szCs w:val="18"/>
                <w:lang w:eastAsia="es-BO" w:bidi="ar-SA"/>
              </w:rPr>
              <w:t xml:space="preserve">. </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5F0636"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2</w:t>
            </w:r>
          </w:p>
        </w:tc>
      </w:tr>
      <w:tr w:rsidR="00AF3DEA" w:rsidRPr="00AF3DEA" w:rsidTr="00F454F3">
        <w:trPr>
          <w:trHeight w:hRule="exact" w:val="567"/>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636" w:rsidRPr="00F454F3" w:rsidRDefault="00F454F3" w:rsidP="00F454F3">
            <w:pPr>
              <w:spacing w:after="240" w:line="240" w:lineRule="auto"/>
              <w:rPr>
                <w:rFonts w:ascii="Tahoma" w:hAnsi="Tahoma" w:cs="Tahoma"/>
                <w:sz w:val="18"/>
                <w:szCs w:val="18"/>
                <w:lang w:val="es-BO" w:eastAsia="es-BO" w:bidi="ar-SA"/>
              </w:rPr>
            </w:pPr>
            <w:r w:rsidRPr="00F454F3">
              <w:rPr>
                <w:rFonts w:ascii="Tahoma" w:hAnsi="Tahoma" w:cs="Tahoma"/>
                <w:sz w:val="18"/>
                <w:szCs w:val="18"/>
                <w:lang w:val="es-ES_tradnl" w:eastAsia="es-BO" w:bidi="ar-SA"/>
              </w:rPr>
              <w:t>3.2.9</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Su solución debe soportar mínimamente el formato de tono .</w:t>
            </w:r>
            <w:proofErr w:type="spellStart"/>
            <w:r w:rsidRPr="00F454F3">
              <w:rPr>
                <w:rFonts w:ascii="Tahoma" w:hAnsi="Tahoma" w:cs="Tahoma"/>
                <w:sz w:val="18"/>
                <w:szCs w:val="18"/>
                <w:lang w:eastAsia="es-BO" w:bidi="ar-SA"/>
              </w:rPr>
              <w:t>wav</w:t>
            </w:r>
            <w:proofErr w:type="spellEnd"/>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5F0636"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1</w:t>
            </w:r>
          </w:p>
        </w:tc>
      </w:tr>
      <w:tr w:rsidR="00AF3DEA" w:rsidRPr="00AF3DEA" w:rsidTr="00F454F3">
        <w:trPr>
          <w:trHeight w:hRule="exact" w:val="567"/>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636" w:rsidRPr="00F454F3" w:rsidRDefault="00F454F3" w:rsidP="00F454F3">
            <w:pPr>
              <w:spacing w:after="240" w:line="240" w:lineRule="auto"/>
              <w:rPr>
                <w:rFonts w:ascii="Tahoma" w:hAnsi="Tahoma" w:cs="Tahoma"/>
                <w:sz w:val="18"/>
                <w:szCs w:val="18"/>
                <w:lang w:val="es-BO" w:eastAsia="es-BO" w:bidi="ar-SA"/>
              </w:rPr>
            </w:pPr>
            <w:r w:rsidRPr="00F454F3">
              <w:rPr>
                <w:rFonts w:ascii="Tahoma" w:hAnsi="Tahoma" w:cs="Tahoma"/>
                <w:sz w:val="18"/>
                <w:szCs w:val="18"/>
                <w:lang w:val="es-ES_tradnl" w:eastAsia="es-BO" w:bidi="ar-SA"/>
              </w:rPr>
              <w:t>3.2.10</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 xml:space="preserve">La cantidad de usuarios conectados simultáneamente es de </w:t>
            </w:r>
            <w:r w:rsidRPr="00F454F3">
              <w:rPr>
                <w:rFonts w:ascii="Tahoma" w:hAnsi="Tahoma" w:cs="Tahoma"/>
                <w:b/>
                <w:bCs/>
                <w:sz w:val="18"/>
                <w:szCs w:val="18"/>
                <w:lang w:eastAsia="es-BO" w:bidi="ar-SA"/>
              </w:rPr>
              <w:t>10.000</w:t>
            </w:r>
            <w:r w:rsidRPr="00F454F3">
              <w:rPr>
                <w:rFonts w:ascii="Tahoma" w:hAnsi="Tahoma" w:cs="Tahoma"/>
                <w:sz w:val="18"/>
                <w:szCs w:val="18"/>
                <w:lang w:eastAsia="es-BO" w:bidi="ar-SA"/>
              </w:rPr>
              <w:t xml:space="preserve"> para la utilización del servicio </w:t>
            </w:r>
            <w:proofErr w:type="spellStart"/>
            <w:r w:rsidRPr="00F454F3">
              <w:rPr>
                <w:rFonts w:ascii="Tahoma" w:hAnsi="Tahoma" w:cs="Tahoma"/>
                <w:sz w:val="18"/>
                <w:szCs w:val="18"/>
                <w:lang w:eastAsia="es-BO" w:bidi="ar-SA"/>
              </w:rPr>
              <w:t>RBT</w:t>
            </w:r>
            <w:proofErr w:type="spellEnd"/>
            <w:r w:rsidRPr="00F454F3">
              <w:rPr>
                <w:rFonts w:ascii="Tahoma" w:hAnsi="Tahoma" w:cs="Tahoma"/>
                <w:sz w:val="18"/>
                <w:szCs w:val="18"/>
                <w:lang w:eastAsia="es-BO" w:bidi="ar-SA"/>
              </w:rPr>
              <w:t xml:space="preserve"> como mínimo.</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5F0636"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2</w:t>
            </w:r>
          </w:p>
        </w:tc>
      </w:tr>
      <w:tr w:rsidR="00AF3DEA" w:rsidRPr="00AF3DEA" w:rsidTr="00F454F3">
        <w:trPr>
          <w:trHeight w:hRule="exact" w:val="567"/>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636" w:rsidRPr="00F454F3" w:rsidRDefault="00F454F3"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ES_tradnl" w:eastAsia="es-BO" w:bidi="ar-SA"/>
              </w:rPr>
              <w:t>3.2.11</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 xml:space="preserve">La cantidad de usuarios conectados simultáneamente al </w:t>
            </w:r>
            <w:proofErr w:type="spellStart"/>
            <w:r w:rsidRPr="00F454F3">
              <w:rPr>
                <w:rFonts w:ascii="Tahoma" w:hAnsi="Tahoma" w:cs="Tahoma"/>
                <w:sz w:val="18"/>
                <w:szCs w:val="18"/>
                <w:lang w:eastAsia="es-BO" w:bidi="ar-SA"/>
              </w:rPr>
              <w:t>IVR</w:t>
            </w:r>
            <w:proofErr w:type="spellEnd"/>
            <w:r w:rsidRPr="00F454F3">
              <w:rPr>
                <w:rFonts w:ascii="Tahoma" w:hAnsi="Tahoma" w:cs="Tahoma"/>
                <w:sz w:val="18"/>
                <w:szCs w:val="18"/>
                <w:lang w:eastAsia="es-BO" w:bidi="ar-SA"/>
              </w:rPr>
              <w:t xml:space="preserve"> deberá ser como mínimo 30 para solicitud del servicio</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5F0636"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2</w:t>
            </w:r>
          </w:p>
        </w:tc>
      </w:tr>
      <w:tr w:rsidR="00AF3DEA" w:rsidRPr="00AF3DEA" w:rsidTr="00F454F3">
        <w:trPr>
          <w:trHeight w:hRule="exact" w:val="522"/>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636" w:rsidRPr="00F454F3" w:rsidRDefault="00F454F3"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ES_tradnl" w:eastAsia="es-BO" w:bidi="ar-SA"/>
              </w:rPr>
              <w:t>3.2.12</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La cantidad de usuarios conectados a la WEB deberá ser 100 concurrentes como mínimo.</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5F0636"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1</w:t>
            </w:r>
          </w:p>
        </w:tc>
      </w:tr>
      <w:tr w:rsidR="00AF3DEA" w:rsidRPr="00AF3DEA" w:rsidTr="00F454F3">
        <w:trPr>
          <w:trHeight w:hRule="exact" w:val="567"/>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636" w:rsidRPr="00F454F3" w:rsidRDefault="00F454F3"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eastAsia="es-BO" w:bidi="ar-SA"/>
              </w:rPr>
              <w:t>3.2.17</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 xml:space="preserve">La oferta debe incluir un % </w:t>
            </w:r>
            <w:proofErr w:type="spellStart"/>
            <w:r w:rsidRPr="00F454F3">
              <w:rPr>
                <w:rFonts w:ascii="Tahoma" w:hAnsi="Tahoma" w:cs="Tahoma"/>
                <w:sz w:val="18"/>
                <w:szCs w:val="18"/>
                <w:lang w:eastAsia="es-BO" w:bidi="ar-SA"/>
              </w:rPr>
              <w:t>minimo</w:t>
            </w:r>
            <w:proofErr w:type="spellEnd"/>
            <w:r w:rsidRPr="00F454F3">
              <w:rPr>
                <w:rFonts w:ascii="Tahoma" w:hAnsi="Tahoma" w:cs="Tahoma"/>
                <w:sz w:val="18"/>
                <w:szCs w:val="18"/>
                <w:lang w:eastAsia="es-BO" w:bidi="ar-SA"/>
              </w:rPr>
              <w:t xml:space="preserve"> de contenido básico, variado, actual y adecuado al mercado </w:t>
            </w:r>
            <w:proofErr w:type="spellStart"/>
            <w:r w:rsidRPr="00F454F3">
              <w:rPr>
                <w:rFonts w:ascii="Tahoma" w:hAnsi="Tahoma" w:cs="Tahoma"/>
                <w:sz w:val="18"/>
                <w:szCs w:val="18"/>
                <w:lang w:eastAsia="es-BO" w:bidi="ar-SA"/>
              </w:rPr>
              <w:t>Boliviabo</w:t>
            </w:r>
            <w:proofErr w:type="spellEnd"/>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5F0636"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6</w:t>
            </w:r>
          </w:p>
        </w:tc>
      </w:tr>
      <w:tr w:rsidR="00AF3DEA" w:rsidRPr="00AF3DEA" w:rsidTr="0062758F">
        <w:trPr>
          <w:trHeight w:hRule="exact" w:val="552"/>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636" w:rsidRPr="00F454F3" w:rsidRDefault="00F454F3" w:rsidP="00F454F3">
            <w:pPr>
              <w:spacing w:after="240" w:line="240" w:lineRule="auto"/>
              <w:rPr>
                <w:rFonts w:ascii="Tahoma" w:hAnsi="Tahoma" w:cs="Tahoma"/>
                <w:sz w:val="18"/>
                <w:szCs w:val="18"/>
                <w:lang w:val="es-BO" w:eastAsia="es-BO" w:bidi="ar-SA"/>
              </w:rPr>
            </w:pPr>
            <w:r w:rsidRPr="00F454F3">
              <w:rPr>
                <w:rFonts w:ascii="Tahoma" w:hAnsi="Tahoma" w:cs="Tahoma"/>
                <w:sz w:val="18"/>
                <w:szCs w:val="18"/>
                <w:lang w:eastAsia="es-BO" w:bidi="ar-SA"/>
              </w:rPr>
              <w:t>3.2.18</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5F0636" w:rsidRPr="00F454F3" w:rsidRDefault="005F0636" w:rsidP="00EE2B3D">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El proveedor debe tener una  Gama mínima de  Convenios con disqueras Nacionales e Internacionales</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F454F3" w:rsidP="00EE2B3D">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6</w:t>
            </w:r>
          </w:p>
        </w:tc>
      </w:tr>
      <w:tr w:rsidR="00AF3DEA" w:rsidRPr="00AF3DEA" w:rsidTr="0062758F">
        <w:trPr>
          <w:trHeight w:hRule="exact" w:val="431"/>
          <w:jc w:val="center"/>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0636" w:rsidRPr="00F454F3" w:rsidRDefault="00F454F3" w:rsidP="00F454F3">
            <w:pPr>
              <w:spacing w:after="240" w:line="240" w:lineRule="auto"/>
              <w:rPr>
                <w:rFonts w:ascii="Tahoma" w:hAnsi="Tahoma" w:cs="Tahoma"/>
                <w:sz w:val="18"/>
                <w:szCs w:val="18"/>
                <w:lang w:val="es-BO" w:eastAsia="es-BO" w:bidi="ar-SA"/>
              </w:rPr>
            </w:pPr>
            <w:r w:rsidRPr="00F454F3">
              <w:rPr>
                <w:rFonts w:ascii="Tahoma" w:hAnsi="Tahoma" w:cs="Tahoma"/>
                <w:sz w:val="18"/>
                <w:szCs w:val="18"/>
                <w:lang w:val="es-ES_tradnl" w:eastAsia="es-BO" w:bidi="ar-SA"/>
              </w:rPr>
              <w:t>3.2.24</w:t>
            </w:r>
          </w:p>
        </w:tc>
        <w:tc>
          <w:tcPr>
            <w:tcW w:w="6662" w:type="dxa"/>
            <w:tcBorders>
              <w:top w:val="single" w:sz="4" w:space="0" w:color="auto"/>
              <w:left w:val="nil"/>
              <w:bottom w:val="single" w:sz="4" w:space="0" w:color="auto"/>
              <w:right w:val="single" w:sz="4" w:space="0" w:color="auto"/>
            </w:tcBorders>
            <w:shd w:val="clear" w:color="000000" w:fill="FFFFFF"/>
            <w:vAlign w:val="center"/>
          </w:tcPr>
          <w:p w:rsidR="00F454F3" w:rsidRPr="00F454F3" w:rsidRDefault="005F0636" w:rsidP="00F454F3">
            <w:pPr>
              <w:spacing w:after="240" w:line="240" w:lineRule="auto"/>
              <w:jc w:val="both"/>
              <w:rPr>
                <w:rFonts w:ascii="Tahoma" w:hAnsi="Tahoma" w:cs="Tahoma"/>
                <w:sz w:val="18"/>
                <w:szCs w:val="18"/>
                <w:lang w:val="es-BO" w:eastAsia="es-BO" w:bidi="ar-SA"/>
              </w:rPr>
            </w:pPr>
            <w:r w:rsidRPr="00F454F3">
              <w:rPr>
                <w:rFonts w:ascii="Tahoma" w:hAnsi="Tahoma" w:cs="Tahoma"/>
                <w:sz w:val="18"/>
                <w:szCs w:val="18"/>
                <w:lang w:eastAsia="es-BO" w:bidi="ar-SA"/>
              </w:rPr>
              <w:t xml:space="preserve">El proveedor debe incluir servicios adicionales al </w:t>
            </w:r>
            <w:proofErr w:type="spellStart"/>
            <w:r w:rsidRPr="00F454F3">
              <w:rPr>
                <w:rFonts w:ascii="Tahoma" w:hAnsi="Tahoma" w:cs="Tahoma"/>
                <w:sz w:val="18"/>
                <w:szCs w:val="18"/>
                <w:lang w:eastAsia="es-BO" w:bidi="ar-SA"/>
              </w:rPr>
              <w:t>RBT</w:t>
            </w:r>
            <w:proofErr w:type="spellEnd"/>
            <w:r w:rsidRPr="00F454F3">
              <w:rPr>
                <w:rFonts w:ascii="Tahoma" w:hAnsi="Tahoma" w:cs="Tahoma"/>
                <w:sz w:val="18"/>
                <w:szCs w:val="18"/>
                <w:lang w:eastAsia="es-BO" w:bidi="ar-SA"/>
              </w:rPr>
              <w:t xml:space="preserve"> básico.</w:t>
            </w:r>
          </w:p>
          <w:p w:rsidR="005F0636" w:rsidRPr="00F454F3" w:rsidRDefault="005F0636" w:rsidP="00EE2B3D">
            <w:pPr>
              <w:spacing w:after="240" w:line="240" w:lineRule="auto"/>
              <w:jc w:val="both"/>
              <w:rPr>
                <w:rFonts w:ascii="Tahoma" w:hAnsi="Tahoma" w:cs="Tahoma"/>
                <w:sz w:val="18"/>
                <w:szCs w:val="18"/>
                <w:lang w:val="es-BO" w:eastAsia="es-BO" w:bidi="ar-SA"/>
              </w:rPr>
            </w:pP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5F0636" w:rsidRPr="00F454F3" w:rsidRDefault="00F454F3" w:rsidP="00F454F3">
            <w:pPr>
              <w:spacing w:after="240" w:line="240" w:lineRule="auto"/>
              <w:jc w:val="center"/>
              <w:rPr>
                <w:rFonts w:ascii="Tahoma" w:hAnsi="Tahoma" w:cs="Tahoma"/>
                <w:sz w:val="18"/>
                <w:szCs w:val="18"/>
                <w:lang w:val="es-BO" w:eastAsia="es-BO" w:bidi="ar-SA"/>
              </w:rPr>
            </w:pPr>
            <w:r w:rsidRPr="00F454F3">
              <w:rPr>
                <w:rFonts w:ascii="Tahoma" w:hAnsi="Tahoma" w:cs="Tahoma"/>
                <w:sz w:val="18"/>
                <w:szCs w:val="18"/>
                <w:lang w:val="es-BO" w:eastAsia="es-BO" w:bidi="ar-SA"/>
              </w:rPr>
              <w:t>10</w:t>
            </w:r>
          </w:p>
        </w:tc>
      </w:tr>
      <w:tr w:rsidR="00F454F3" w:rsidRPr="00F454F3" w:rsidTr="00F454F3">
        <w:trPr>
          <w:trHeight w:hRule="exact" w:val="340"/>
          <w:jc w:val="center"/>
        </w:trPr>
        <w:tc>
          <w:tcPr>
            <w:tcW w:w="736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F454F3" w:rsidRPr="00F454F3" w:rsidRDefault="00F454F3"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TOTAL CRITERIOS MANDATORIOS CALIFICABLES (B)</w:t>
            </w:r>
          </w:p>
        </w:tc>
        <w:tc>
          <w:tcPr>
            <w:tcW w:w="2056" w:type="dxa"/>
            <w:tcBorders>
              <w:top w:val="single" w:sz="4" w:space="0" w:color="auto"/>
              <w:left w:val="nil"/>
              <w:bottom w:val="single" w:sz="4" w:space="0" w:color="auto"/>
              <w:right w:val="single" w:sz="4" w:space="0" w:color="auto"/>
            </w:tcBorders>
            <w:shd w:val="clear" w:color="auto" w:fill="FFFFFF" w:themeFill="background1"/>
            <w:noWrap/>
            <w:vAlign w:val="center"/>
          </w:tcPr>
          <w:p w:rsidR="00F454F3" w:rsidRPr="00F454F3" w:rsidRDefault="00F454F3" w:rsidP="00EE2B3D">
            <w:pPr>
              <w:jc w:val="center"/>
              <w:rPr>
                <w:rFonts w:ascii="Tahoma" w:hAnsi="Tahoma" w:cs="Tahoma"/>
                <w:b/>
                <w:bCs/>
                <w:sz w:val="18"/>
                <w:szCs w:val="18"/>
                <w:lang w:val="es-BO" w:eastAsia="es-BO"/>
              </w:rPr>
            </w:pPr>
            <w:r w:rsidRPr="00F454F3">
              <w:rPr>
                <w:rFonts w:ascii="Tahoma" w:hAnsi="Tahoma" w:cs="Tahoma"/>
                <w:b/>
                <w:bCs/>
                <w:sz w:val="18"/>
                <w:szCs w:val="18"/>
                <w:lang w:val="es-BO" w:eastAsia="es-BO"/>
              </w:rPr>
              <w:t>30%</w:t>
            </w:r>
          </w:p>
        </w:tc>
      </w:tr>
      <w:tr w:rsidR="00F454F3" w:rsidRPr="00AF3DEA" w:rsidTr="00F454F3">
        <w:trPr>
          <w:trHeight w:hRule="exact" w:val="340"/>
          <w:jc w:val="center"/>
        </w:trPr>
        <w:tc>
          <w:tcPr>
            <w:tcW w:w="7360"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rsidR="00F454F3" w:rsidRPr="00F454F3" w:rsidRDefault="00F454F3" w:rsidP="00EE2B3D">
            <w:pPr>
              <w:jc w:val="center"/>
              <w:rPr>
                <w:rFonts w:ascii="Tahoma" w:hAnsi="Tahoma" w:cs="Tahoma"/>
                <w:b/>
                <w:bCs/>
                <w:color w:val="FFFFFF" w:themeColor="background1"/>
                <w:sz w:val="18"/>
                <w:szCs w:val="18"/>
                <w:lang w:val="es-BO" w:eastAsia="es-BO"/>
              </w:rPr>
            </w:pPr>
            <w:r w:rsidRPr="00F454F3">
              <w:rPr>
                <w:rFonts w:ascii="Tahoma" w:hAnsi="Tahoma" w:cs="Tahoma"/>
                <w:b/>
                <w:bCs/>
                <w:color w:val="FFFFFF" w:themeColor="background1"/>
                <w:sz w:val="18"/>
                <w:szCs w:val="18"/>
                <w:lang w:val="es-BO" w:eastAsia="es-BO"/>
              </w:rPr>
              <w:t>CALIFICACIÓN TOTAL (</w:t>
            </w:r>
            <w:proofErr w:type="spellStart"/>
            <w:r w:rsidRPr="00F454F3">
              <w:rPr>
                <w:rFonts w:ascii="Tahoma" w:hAnsi="Tahoma" w:cs="Tahoma"/>
                <w:b/>
                <w:bCs/>
                <w:color w:val="FFFFFF" w:themeColor="background1"/>
                <w:sz w:val="18"/>
                <w:szCs w:val="18"/>
                <w:lang w:val="es-BO" w:eastAsia="es-BO"/>
              </w:rPr>
              <w:t>A+B</w:t>
            </w:r>
            <w:proofErr w:type="spellEnd"/>
            <w:r w:rsidRPr="00F454F3">
              <w:rPr>
                <w:rFonts w:ascii="Tahoma" w:hAnsi="Tahoma" w:cs="Tahoma"/>
                <w:b/>
                <w:bCs/>
                <w:color w:val="FFFFFF" w:themeColor="background1"/>
                <w:sz w:val="18"/>
                <w:szCs w:val="18"/>
                <w:lang w:val="es-BO" w:eastAsia="es-BO"/>
              </w:rPr>
              <w:t>)</w:t>
            </w:r>
          </w:p>
        </w:tc>
        <w:tc>
          <w:tcPr>
            <w:tcW w:w="2056" w:type="dxa"/>
            <w:tcBorders>
              <w:top w:val="single" w:sz="4" w:space="0" w:color="auto"/>
              <w:left w:val="nil"/>
              <w:bottom w:val="single" w:sz="4" w:space="0" w:color="auto"/>
              <w:right w:val="single" w:sz="4" w:space="0" w:color="auto"/>
            </w:tcBorders>
            <w:shd w:val="clear" w:color="auto" w:fill="548DD4" w:themeFill="text2" w:themeFillTint="99"/>
            <w:noWrap/>
            <w:vAlign w:val="center"/>
          </w:tcPr>
          <w:p w:rsidR="00F454F3" w:rsidRPr="00F454F3" w:rsidRDefault="00F454F3" w:rsidP="00EE2B3D">
            <w:pPr>
              <w:jc w:val="center"/>
              <w:rPr>
                <w:rFonts w:ascii="Tahoma" w:hAnsi="Tahoma" w:cs="Tahoma"/>
                <w:b/>
                <w:bCs/>
                <w:color w:val="FFFFFF" w:themeColor="background1"/>
                <w:sz w:val="18"/>
                <w:szCs w:val="18"/>
                <w:lang w:val="es-BO" w:eastAsia="es-BO"/>
              </w:rPr>
            </w:pPr>
            <w:r w:rsidRPr="00F454F3">
              <w:rPr>
                <w:rFonts w:ascii="Tahoma" w:hAnsi="Tahoma" w:cs="Tahoma"/>
                <w:b/>
                <w:bCs/>
                <w:color w:val="FFFFFF" w:themeColor="background1"/>
                <w:sz w:val="18"/>
                <w:szCs w:val="18"/>
                <w:lang w:val="es-BO" w:eastAsia="es-BO"/>
              </w:rPr>
              <w:t>100%</w:t>
            </w:r>
          </w:p>
        </w:tc>
      </w:tr>
    </w:tbl>
    <w:p w:rsidR="00C3502C" w:rsidRPr="00AF3DEA" w:rsidRDefault="00C3502C" w:rsidP="00C3502C">
      <w:pPr>
        <w:rPr>
          <w:rFonts w:ascii="Tahoma" w:hAnsi="Tahoma" w:cs="Tahoma"/>
          <w:sz w:val="12"/>
          <w:lang w:val="pt-BR"/>
        </w:rPr>
      </w:pPr>
    </w:p>
    <w:p w:rsidR="00C3502C" w:rsidRPr="00AF3DEA" w:rsidRDefault="00C3502C" w:rsidP="00C3502C">
      <w:pPr>
        <w:jc w:val="center"/>
        <w:rPr>
          <w:rFonts w:ascii="Tahoma" w:hAnsi="Tahoma" w:cs="Tahoma"/>
          <w:i/>
          <w:sz w:val="18"/>
          <w:szCs w:val="18"/>
          <w:lang w:val="es-ES_tradnl"/>
        </w:rPr>
      </w:pPr>
      <w:r w:rsidRPr="00AF3DEA">
        <w:rPr>
          <w:rFonts w:ascii="Tahoma" w:hAnsi="Tahoma" w:cs="Tahoma"/>
          <w:b/>
          <w:sz w:val="18"/>
          <w:szCs w:val="18"/>
          <w:lang w:val="es-ES_tradnl"/>
        </w:rPr>
        <w:t>La nota mínima de aprobación es de setenta por ciento (80%) de la Calificación Total (</w:t>
      </w:r>
      <w:proofErr w:type="spellStart"/>
      <w:r w:rsidRPr="00AF3DEA">
        <w:rPr>
          <w:rFonts w:ascii="Tahoma" w:hAnsi="Tahoma" w:cs="Tahoma"/>
          <w:b/>
          <w:sz w:val="18"/>
          <w:szCs w:val="18"/>
          <w:lang w:val="es-ES_tradnl"/>
        </w:rPr>
        <w:t>A+B</w:t>
      </w:r>
      <w:proofErr w:type="spellEnd"/>
      <w:r w:rsidRPr="00AF3DEA">
        <w:rPr>
          <w:rFonts w:ascii="Tahoma" w:hAnsi="Tahoma" w:cs="Tahoma"/>
          <w:b/>
          <w:sz w:val="18"/>
          <w:szCs w:val="18"/>
          <w:lang w:val="es-ES_tradnl"/>
        </w:rPr>
        <w:t>).</w:t>
      </w:r>
    </w:p>
    <w:p w:rsidR="00C3502C" w:rsidRPr="00AF3DEA" w:rsidRDefault="00C3502C" w:rsidP="00C3502C">
      <w:pPr>
        <w:rPr>
          <w:rFonts w:ascii="Arial" w:hAnsi="Arial" w:cs="Arial"/>
          <w:i/>
          <w:szCs w:val="20"/>
          <w:lang w:val="es-ES_tradnl"/>
        </w:rPr>
      </w:pPr>
    </w:p>
    <w:p w:rsidR="00C3502C" w:rsidRPr="00AF3DEA" w:rsidRDefault="00C3502C" w:rsidP="00C3502C">
      <w:pPr>
        <w:rPr>
          <w:rFonts w:ascii="Arial" w:hAnsi="Arial" w:cs="Arial"/>
          <w:i/>
          <w:szCs w:val="20"/>
        </w:rPr>
      </w:pPr>
    </w:p>
    <w:p w:rsidR="005F0636" w:rsidRPr="00AF3DEA" w:rsidRDefault="005F0636" w:rsidP="00C3502C">
      <w:pPr>
        <w:rPr>
          <w:rFonts w:ascii="Arial" w:hAnsi="Arial" w:cs="Arial"/>
          <w:i/>
          <w:szCs w:val="20"/>
        </w:rPr>
      </w:pPr>
    </w:p>
    <w:p w:rsidR="00C46F51" w:rsidRDefault="00C46F51" w:rsidP="00A14653">
      <w:pPr>
        <w:pStyle w:val="Ttulo1"/>
        <w:spacing w:before="0" w:beforeAutospacing="0" w:after="240" w:afterAutospacing="0"/>
        <w:jc w:val="center"/>
        <w:rPr>
          <w:rFonts w:ascii="Tahoma" w:hAnsi="Tahoma" w:cs="Tahoma"/>
          <w:sz w:val="28"/>
          <w:szCs w:val="28"/>
        </w:rPr>
      </w:pPr>
    </w:p>
    <w:p w:rsidR="00E26AFE" w:rsidRDefault="00E26AFE" w:rsidP="00A14653">
      <w:pPr>
        <w:pStyle w:val="Ttulo1"/>
        <w:spacing w:before="0" w:beforeAutospacing="0" w:after="240" w:afterAutospacing="0"/>
        <w:jc w:val="center"/>
        <w:rPr>
          <w:rFonts w:ascii="Tahoma" w:hAnsi="Tahoma" w:cs="Tahoma"/>
          <w:sz w:val="28"/>
          <w:szCs w:val="28"/>
        </w:rPr>
      </w:pPr>
      <w:r w:rsidRPr="00AF3DEA">
        <w:rPr>
          <w:rFonts w:ascii="Tahoma" w:hAnsi="Tahoma" w:cs="Tahoma"/>
          <w:sz w:val="28"/>
          <w:szCs w:val="28"/>
        </w:rPr>
        <w:t>PARTE III</w:t>
      </w:r>
    </w:p>
    <w:p w:rsidR="00C46F51" w:rsidRPr="00AF3DEA" w:rsidRDefault="00C46F51" w:rsidP="00A14653">
      <w:pPr>
        <w:pStyle w:val="Ttulo1"/>
        <w:spacing w:before="0" w:beforeAutospacing="0" w:after="240" w:afterAutospacing="0"/>
        <w:jc w:val="center"/>
        <w:rPr>
          <w:rFonts w:ascii="Tahoma" w:hAnsi="Tahoma" w:cs="Tahoma"/>
          <w:sz w:val="28"/>
          <w:szCs w:val="28"/>
        </w:rPr>
      </w:pPr>
    </w:p>
    <w:p w:rsidR="00E26AFE" w:rsidRPr="00AF3DEA" w:rsidRDefault="00E26AFE" w:rsidP="00A14653">
      <w:pPr>
        <w:spacing w:after="240" w:line="240" w:lineRule="auto"/>
        <w:jc w:val="center"/>
        <w:rPr>
          <w:rFonts w:ascii="Tahoma" w:hAnsi="Tahoma" w:cs="Tahoma"/>
          <w:b/>
          <w:sz w:val="28"/>
          <w:szCs w:val="28"/>
        </w:rPr>
      </w:pPr>
      <w:r w:rsidRPr="00AF3DEA">
        <w:rPr>
          <w:rFonts w:ascii="Tahoma" w:hAnsi="Tahoma" w:cs="Tahoma"/>
          <w:b/>
          <w:sz w:val="28"/>
          <w:szCs w:val="28"/>
        </w:rPr>
        <w:t>ANEXOS GENERALES</w:t>
      </w:r>
    </w:p>
    <w:p w:rsidR="00E26AFE" w:rsidRPr="00AF3DEA" w:rsidRDefault="00E26AFE" w:rsidP="00A14653">
      <w:pPr>
        <w:spacing w:after="240" w:line="240" w:lineRule="auto"/>
        <w:rPr>
          <w:rFonts w:ascii="Tahoma" w:hAnsi="Tahoma" w:cs="Tahoma"/>
        </w:rPr>
      </w:pPr>
      <w:r w:rsidRPr="00AF3DEA">
        <w:rPr>
          <w:rFonts w:ascii="Tahoma" w:hAnsi="Tahoma" w:cs="Tahoma"/>
        </w:rPr>
        <w:t>Anexo No. 1 – Consideraciones Generales del Proceso de Contratación</w:t>
      </w:r>
    </w:p>
    <w:p w:rsidR="00E26AFE" w:rsidRPr="00AF3DEA" w:rsidRDefault="00E26AFE" w:rsidP="00A14653">
      <w:pPr>
        <w:spacing w:after="240" w:line="240" w:lineRule="auto"/>
        <w:rPr>
          <w:rFonts w:ascii="Tahoma" w:hAnsi="Tahoma" w:cs="Tahoma"/>
        </w:rPr>
      </w:pPr>
      <w:r w:rsidRPr="00AF3DEA">
        <w:rPr>
          <w:rFonts w:ascii="Tahoma" w:hAnsi="Tahoma" w:cs="Tahoma"/>
        </w:rPr>
        <w:t>Anexo No. 2 – Declaración de Integridad del Personal de la Empresa proponente</w:t>
      </w:r>
    </w:p>
    <w:p w:rsidR="00E26AFE" w:rsidRPr="00AF3DEA" w:rsidRDefault="00E26AFE" w:rsidP="00A14653">
      <w:pPr>
        <w:spacing w:after="240" w:line="240" w:lineRule="auto"/>
        <w:rPr>
          <w:rFonts w:ascii="Tahoma" w:hAnsi="Tahoma" w:cs="Tahoma"/>
        </w:rPr>
      </w:pPr>
      <w:r w:rsidRPr="00AF3DEA">
        <w:rPr>
          <w:rFonts w:ascii="Tahoma" w:hAnsi="Tahoma" w:cs="Tahoma"/>
        </w:rPr>
        <w:t>Anexo No. 3 – Modelo del documento de compra</w:t>
      </w:r>
    </w:p>
    <w:p w:rsidR="00E26AFE" w:rsidRPr="00AF3DEA" w:rsidRDefault="00E26AFE" w:rsidP="00A14653">
      <w:pPr>
        <w:spacing w:after="240" w:line="240" w:lineRule="auto"/>
        <w:rPr>
          <w:rFonts w:ascii="Tahoma" w:hAnsi="Tahoma" w:cs="Tahoma"/>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spacing w:after="240" w:line="240" w:lineRule="auto"/>
        <w:rPr>
          <w:rFonts w:ascii="Tahoma" w:hAnsi="Tahoma" w:cs="Tahoma"/>
          <w:sz w:val="12"/>
        </w:rPr>
      </w:pPr>
    </w:p>
    <w:p w:rsidR="00E26AFE" w:rsidRPr="00AF3DEA" w:rsidRDefault="00E26AFE" w:rsidP="00A14653">
      <w:pPr>
        <w:tabs>
          <w:tab w:val="left" w:pos="3510"/>
        </w:tabs>
        <w:spacing w:after="240" w:line="240" w:lineRule="auto"/>
        <w:rPr>
          <w:rFonts w:ascii="Tahoma" w:hAnsi="Tahoma" w:cs="Tahoma"/>
          <w:sz w:val="12"/>
        </w:rPr>
      </w:pPr>
      <w:r w:rsidRPr="00AF3DEA">
        <w:rPr>
          <w:rFonts w:ascii="Tahoma" w:hAnsi="Tahoma" w:cs="Tahoma"/>
          <w:sz w:val="12"/>
        </w:rPr>
        <w:tab/>
      </w:r>
    </w:p>
    <w:p w:rsidR="00E26AFE" w:rsidRPr="00AF3DEA" w:rsidRDefault="00E26AFE" w:rsidP="00A14653">
      <w:pPr>
        <w:tabs>
          <w:tab w:val="left" w:pos="3510"/>
        </w:tabs>
        <w:spacing w:after="240" w:line="240" w:lineRule="auto"/>
        <w:rPr>
          <w:rFonts w:ascii="Tahoma" w:hAnsi="Tahoma" w:cs="Tahoma"/>
          <w:sz w:val="12"/>
        </w:rPr>
      </w:pPr>
    </w:p>
    <w:p w:rsidR="00E26AFE" w:rsidRPr="00AF3DEA" w:rsidRDefault="00E26AFE" w:rsidP="00A14653">
      <w:pPr>
        <w:tabs>
          <w:tab w:val="left" w:pos="3510"/>
        </w:tabs>
        <w:spacing w:after="240" w:line="240" w:lineRule="auto"/>
        <w:rPr>
          <w:rFonts w:ascii="Tahoma" w:hAnsi="Tahoma" w:cs="Tahoma"/>
          <w:sz w:val="12"/>
        </w:rPr>
      </w:pPr>
    </w:p>
    <w:p w:rsidR="00E26AFE" w:rsidRPr="00AF3DEA" w:rsidRDefault="00E26AFE" w:rsidP="00A14653">
      <w:pPr>
        <w:tabs>
          <w:tab w:val="left" w:pos="3510"/>
        </w:tabs>
        <w:spacing w:after="240" w:line="240" w:lineRule="auto"/>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26AFE" w:rsidRPr="00AF3DEA" w:rsidTr="00E26AFE">
        <w:trPr>
          <w:trHeight w:val="617"/>
        </w:trPr>
        <w:tc>
          <w:tcPr>
            <w:tcW w:w="2410" w:type="dxa"/>
            <w:shd w:val="clear" w:color="auto" w:fill="004990"/>
            <w:vAlign w:val="center"/>
          </w:tcPr>
          <w:p w:rsidR="00E26AFE" w:rsidRPr="00AF3DEA" w:rsidRDefault="00E26AFE" w:rsidP="00A14653">
            <w:pPr>
              <w:pStyle w:val="Textoindependiente3"/>
              <w:spacing w:after="240"/>
              <w:jc w:val="center"/>
              <w:rPr>
                <w:rFonts w:ascii="Tahoma" w:hAnsi="Tahoma" w:cs="Tahoma"/>
                <w:b/>
                <w:sz w:val="28"/>
                <w:szCs w:val="28"/>
                <w:lang w:val="pt-BR"/>
              </w:rPr>
            </w:pPr>
            <w:r w:rsidRPr="00AF3DEA">
              <w:rPr>
                <w:rFonts w:ascii="Tahoma" w:hAnsi="Tahoma" w:cs="Tahoma"/>
                <w:sz w:val="22"/>
                <w:szCs w:val="22"/>
              </w:rPr>
              <w:br w:type="page"/>
            </w:r>
            <w:r w:rsidRPr="00AF3DEA">
              <w:rPr>
                <w:rFonts w:ascii="Tahoma" w:hAnsi="Tahoma" w:cs="Tahoma"/>
                <w:b/>
                <w:sz w:val="28"/>
                <w:szCs w:val="28"/>
                <w:lang w:val="pt-BR"/>
              </w:rPr>
              <w:t xml:space="preserve">ANEXO No. </w:t>
            </w:r>
            <w:proofErr w:type="gramStart"/>
            <w:r w:rsidRPr="00AF3DEA">
              <w:rPr>
                <w:rFonts w:ascii="Tahoma" w:hAnsi="Tahoma" w:cs="Tahoma"/>
                <w:b/>
                <w:sz w:val="28"/>
                <w:szCs w:val="28"/>
                <w:lang w:val="pt-BR"/>
              </w:rPr>
              <w:t>1</w:t>
            </w:r>
            <w:proofErr w:type="gramEnd"/>
          </w:p>
        </w:tc>
        <w:tc>
          <w:tcPr>
            <w:tcW w:w="6732" w:type="dxa"/>
            <w:vAlign w:val="center"/>
          </w:tcPr>
          <w:p w:rsidR="00E26AFE" w:rsidRPr="00AF3DEA" w:rsidRDefault="00E26AFE" w:rsidP="00A14653">
            <w:pPr>
              <w:spacing w:after="240" w:line="240" w:lineRule="auto"/>
              <w:ind w:left="567"/>
              <w:jc w:val="center"/>
              <w:rPr>
                <w:rFonts w:ascii="Tahoma" w:hAnsi="Tahoma" w:cs="Tahoma"/>
                <w:b/>
                <w:sz w:val="28"/>
                <w:szCs w:val="28"/>
                <w:lang w:val="pt-BR"/>
              </w:rPr>
            </w:pPr>
            <w:r w:rsidRPr="00AF3DEA">
              <w:rPr>
                <w:rFonts w:ascii="Tahoma" w:hAnsi="Tahoma" w:cs="Tahoma"/>
                <w:b/>
                <w:sz w:val="28"/>
                <w:szCs w:val="28"/>
                <w:lang w:val="pt-BR"/>
              </w:rPr>
              <w:t xml:space="preserve">CONDICIONES </w:t>
            </w:r>
            <w:proofErr w:type="spellStart"/>
            <w:r w:rsidRPr="00AF3DEA">
              <w:rPr>
                <w:rFonts w:ascii="Tahoma" w:hAnsi="Tahoma" w:cs="Tahoma"/>
                <w:b/>
                <w:sz w:val="28"/>
                <w:szCs w:val="28"/>
                <w:lang w:val="pt-BR"/>
              </w:rPr>
              <w:t>GENERALES</w:t>
            </w:r>
            <w:proofErr w:type="spellEnd"/>
            <w:r w:rsidRPr="00AF3DEA">
              <w:rPr>
                <w:rFonts w:ascii="Tahoma" w:hAnsi="Tahoma" w:cs="Tahoma"/>
                <w:b/>
                <w:sz w:val="28"/>
                <w:szCs w:val="28"/>
                <w:lang w:val="pt-BR"/>
              </w:rPr>
              <w:t xml:space="preserve"> DEL </w:t>
            </w:r>
            <w:proofErr w:type="spellStart"/>
            <w:r w:rsidRPr="00AF3DEA">
              <w:rPr>
                <w:rFonts w:ascii="Tahoma" w:hAnsi="Tahoma" w:cs="Tahoma"/>
                <w:b/>
                <w:sz w:val="28"/>
                <w:szCs w:val="28"/>
                <w:lang w:val="pt-BR"/>
              </w:rPr>
              <w:t>PROCESO</w:t>
            </w:r>
            <w:proofErr w:type="spellEnd"/>
            <w:r w:rsidRPr="00AF3DEA">
              <w:rPr>
                <w:rFonts w:ascii="Tahoma" w:hAnsi="Tahoma" w:cs="Tahoma"/>
                <w:b/>
                <w:sz w:val="28"/>
                <w:szCs w:val="28"/>
                <w:lang w:val="pt-BR"/>
              </w:rPr>
              <w:t xml:space="preserve"> </w:t>
            </w:r>
          </w:p>
        </w:tc>
      </w:tr>
    </w:tbl>
    <w:p w:rsidR="00E26AFE" w:rsidRPr="00AF3DEA" w:rsidRDefault="00E26AFE" w:rsidP="00A14653">
      <w:pPr>
        <w:spacing w:after="240" w:line="240" w:lineRule="auto"/>
        <w:jc w:val="both"/>
        <w:rPr>
          <w:rFonts w:ascii="Tahoma" w:hAnsi="Tahoma" w:cs="Tahoma"/>
          <w:b/>
        </w:rPr>
      </w:pPr>
    </w:p>
    <w:p w:rsidR="0062758F" w:rsidRDefault="0062758F" w:rsidP="00A14653">
      <w:pPr>
        <w:spacing w:after="240" w:line="240" w:lineRule="auto"/>
        <w:jc w:val="both"/>
        <w:rPr>
          <w:rFonts w:ascii="Tahoma" w:hAnsi="Tahoma" w:cs="Tahoma"/>
          <w:b/>
        </w:rPr>
      </w:pPr>
    </w:p>
    <w:p w:rsidR="00E26AFE" w:rsidRPr="00AF3DEA" w:rsidRDefault="00E26AFE" w:rsidP="00A14653">
      <w:pPr>
        <w:spacing w:after="240" w:line="240" w:lineRule="auto"/>
        <w:jc w:val="both"/>
        <w:rPr>
          <w:rFonts w:ascii="Tahoma" w:hAnsi="Tahoma" w:cs="Tahoma"/>
          <w:b/>
        </w:rPr>
      </w:pPr>
      <w:r w:rsidRPr="00AF3DEA">
        <w:rPr>
          <w:rFonts w:ascii="Tahoma" w:hAnsi="Tahoma" w:cs="Tahoma"/>
          <w:b/>
        </w:rPr>
        <w:t xml:space="preserve">Consideraciones  Generales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Adjudicación:</w:t>
      </w:r>
      <w:r w:rsidRPr="00AF3DEA">
        <w:rPr>
          <w:rFonts w:ascii="Tahoma" w:hAnsi="Tahoma" w:cs="Tahoma"/>
        </w:rPr>
        <w:t xml:space="preserve"> </w:t>
      </w:r>
      <w:r w:rsidR="005D5917" w:rsidRPr="00AF3DEA">
        <w:rPr>
          <w:rFonts w:ascii="Tahoma" w:hAnsi="Tahoma" w:cs="Tahoma"/>
        </w:rPr>
        <w:t>ENTEL S.A.</w:t>
      </w:r>
      <w:r w:rsidRPr="00AF3DEA">
        <w:rPr>
          <w:rFonts w:ascii="Tahoma" w:hAnsi="Tahoma" w:cs="Tahoma"/>
        </w:rPr>
        <w:t xml:space="preserve"> se reserva el derecho de realizar adjudicaciones parciales o de adquirir la totalidad o parte de los bienes/servicios objeto del  presente proceso, de acuerdo a la mejor solución técnico-económica y a los intereses de ENTEL </w:t>
      </w:r>
      <w:proofErr w:type="spellStart"/>
      <w:r w:rsidRPr="00AF3DEA">
        <w:rPr>
          <w:rFonts w:ascii="Tahoma" w:hAnsi="Tahoma" w:cs="Tahoma"/>
        </w:rPr>
        <w:t>SA</w:t>
      </w:r>
      <w:proofErr w:type="spellEnd"/>
      <w:r w:rsidRPr="00AF3DEA">
        <w:rPr>
          <w:rFonts w:ascii="Tahoma" w:hAnsi="Tahoma" w:cs="Tahoma"/>
        </w:rPr>
        <w:t>.</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Naturaleza confidencial de las propuestas:</w:t>
      </w:r>
      <w:r w:rsidRPr="00AF3DEA">
        <w:rPr>
          <w:rFonts w:ascii="Tahoma" w:hAnsi="Tahoma" w:cs="Tahoma"/>
        </w:rPr>
        <w:t xml:space="preserve"> A excepción de aquellas permitidas por las leyes de Bolivia, </w:t>
      </w:r>
      <w:r w:rsidR="005D5917" w:rsidRPr="00AF3DEA">
        <w:rPr>
          <w:rFonts w:ascii="Tahoma" w:hAnsi="Tahoma" w:cs="Tahoma"/>
        </w:rPr>
        <w:t>ENTEL S.A.</w:t>
      </w:r>
      <w:r w:rsidRPr="00AF3DEA">
        <w:rPr>
          <w:rFonts w:ascii="Tahoma" w:hAnsi="Tahoma" w:cs="Tahoma"/>
        </w:rPr>
        <w:t xml:space="preserve"> no divulgará ninguna información con respecto a las propuestas, tabulación, clasificación y evaluación de las ofertas; por consiguiente </w:t>
      </w:r>
      <w:r w:rsidR="005D5917" w:rsidRPr="00AF3DEA">
        <w:rPr>
          <w:rFonts w:ascii="Tahoma" w:hAnsi="Tahoma" w:cs="Tahoma"/>
        </w:rPr>
        <w:t>ENTEL S.A.</w:t>
      </w:r>
      <w:r w:rsidRPr="00AF3DEA">
        <w:rPr>
          <w:rFonts w:ascii="Tahoma" w:hAnsi="Tahoma" w:cs="Tahoma"/>
        </w:rPr>
        <w:t xml:space="preserve"> puede  proceder con la calificación de acuerdo a sus normas internas y legales vigentes.</w:t>
      </w:r>
      <w:bookmarkStart w:id="22" w:name="_Toc130955312"/>
      <w:bookmarkStart w:id="23" w:name="_Toc130955253"/>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Confidencialidad:</w:t>
      </w:r>
      <w:bookmarkEnd w:id="22"/>
      <w:bookmarkEnd w:id="23"/>
      <w:r w:rsidRPr="00AF3DEA">
        <w:rPr>
          <w:rFonts w:ascii="Tahoma" w:hAnsi="Tahoma" w:cs="Tahoma"/>
        </w:rPr>
        <w:t xml:space="preserve"> El contenido absoluto del presente Término Básico de Contratación, constituye información confidencial de </w:t>
      </w:r>
      <w:r w:rsidR="005D5917" w:rsidRPr="00AF3DEA">
        <w:rPr>
          <w:rFonts w:ascii="Tahoma" w:hAnsi="Tahoma" w:cs="Tahoma"/>
        </w:rPr>
        <w:t>ENTEL S.A.</w:t>
      </w:r>
      <w:r w:rsidRPr="00AF3DEA">
        <w:rPr>
          <w:rFonts w:ascii="Tahoma" w:hAnsi="Tahoma" w:cs="Tahoma"/>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5D5917" w:rsidRPr="00AF3DEA">
        <w:rPr>
          <w:rFonts w:ascii="Tahoma" w:hAnsi="Tahoma" w:cs="Tahoma"/>
        </w:rPr>
        <w:t>ENTEL S.A.</w:t>
      </w:r>
      <w:r w:rsidRPr="00AF3DEA">
        <w:rPr>
          <w:rFonts w:ascii="Tahoma" w:hAnsi="Tahoma" w:cs="Tahoma"/>
        </w:rPr>
        <w:t xml:space="preserve"> lo autorice por escrito.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 xml:space="preserve">Acciones legales: </w:t>
      </w:r>
      <w:r w:rsidR="005D5917" w:rsidRPr="00AF3DEA">
        <w:rPr>
          <w:rFonts w:ascii="Tahoma" w:hAnsi="Tahoma" w:cs="Tahoma"/>
        </w:rPr>
        <w:t>ENTEL S.A.</w:t>
      </w:r>
      <w:r w:rsidRPr="00AF3DEA">
        <w:rPr>
          <w:rFonts w:ascii="Tahoma" w:hAnsi="Tahoma" w:cs="Tahoma"/>
        </w:rPr>
        <w:t xml:space="preserve"> se reserva el derecho de seguir las acciones civiles o penales que correspondan, al margen de dar de baja de su árbol de proponentes a la empresa que infrinja su acuerdo de confidencialidad.</w:t>
      </w:r>
      <w:bookmarkStart w:id="24" w:name="_Toc130955313"/>
      <w:bookmarkStart w:id="25" w:name="_Toc130955254"/>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Medida Anticorrupción</w:t>
      </w:r>
      <w:bookmarkEnd w:id="24"/>
      <w:bookmarkEnd w:id="25"/>
      <w:r w:rsidRPr="00AF3DEA">
        <w:rPr>
          <w:rFonts w:ascii="Tahoma" w:hAnsi="Tahoma" w:cs="Tahoma"/>
          <w:b/>
        </w:rPr>
        <w:t>:</w:t>
      </w:r>
      <w:r w:rsidRPr="00AF3DEA">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26AFE" w:rsidRPr="00AF3DEA" w:rsidRDefault="00E26AFE" w:rsidP="004B280C">
      <w:pPr>
        <w:numPr>
          <w:ilvl w:val="0"/>
          <w:numId w:val="3"/>
        </w:numPr>
        <w:spacing w:after="240" w:line="240" w:lineRule="auto"/>
        <w:ind w:left="567" w:hanging="567"/>
        <w:jc w:val="both"/>
        <w:rPr>
          <w:rFonts w:ascii="Tahoma" w:hAnsi="Tahoma" w:cs="Tahoma"/>
        </w:rPr>
      </w:pPr>
      <w:bookmarkStart w:id="26" w:name="_Toc301514304"/>
      <w:bookmarkStart w:id="27" w:name="_Toc280114083"/>
      <w:bookmarkStart w:id="28" w:name="_Toc273432959"/>
      <w:bookmarkStart w:id="29" w:name="_Toc301514303"/>
      <w:bookmarkStart w:id="30" w:name="_Toc280114082"/>
      <w:bookmarkStart w:id="31" w:name="_Toc273432958"/>
      <w:bookmarkStart w:id="32" w:name="_Toc247462134"/>
      <w:r w:rsidRPr="00AF3DEA">
        <w:rPr>
          <w:rFonts w:ascii="Tahoma" w:hAnsi="Tahoma" w:cs="Tahoma"/>
          <w:b/>
        </w:rPr>
        <w:t>Prohibición de Competencia</w:t>
      </w:r>
      <w:bookmarkEnd w:id="26"/>
      <w:bookmarkEnd w:id="27"/>
      <w:bookmarkEnd w:id="28"/>
      <w:r w:rsidRPr="00AF3DEA">
        <w:rPr>
          <w:rFonts w:ascii="Tahoma" w:hAnsi="Tahoma" w:cs="Tahoma"/>
          <w:b/>
        </w:rPr>
        <w:t>:</w:t>
      </w:r>
      <w:r w:rsidRPr="00AF3DEA">
        <w:rPr>
          <w:rFonts w:ascii="Tahoma" w:hAnsi="Tahoma" w:cs="Tahoma"/>
        </w:rPr>
        <w:t xml:space="preserve"> En contratos resultantes de la adjudicación del presente proceso se contemplará la cláusula de no competencia.</w:t>
      </w: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 xml:space="preserve">“El PROVEEDOR, asume la obligación ineludible de no competir con los servicios que presta a </w:t>
      </w:r>
      <w:r w:rsidR="005D5917" w:rsidRPr="00AF3DEA">
        <w:rPr>
          <w:rFonts w:ascii="Tahoma" w:hAnsi="Tahoma" w:cs="Tahoma"/>
        </w:rPr>
        <w:t>ENTEL S.A.</w:t>
      </w:r>
      <w:r w:rsidRPr="00AF3DEA">
        <w:rPr>
          <w:rFonts w:ascii="Tahoma" w:hAnsi="Tahoma" w:cs="Tahoma"/>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26AFE" w:rsidRPr="00AF3DEA" w:rsidRDefault="00E26AFE" w:rsidP="00A14653">
      <w:pPr>
        <w:spacing w:after="240" w:line="240" w:lineRule="auto"/>
        <w:ind w:left="567"/>
        <w:jc w:val="both"/>
        <w:rPr>
          <w:rFonts w:ascii="Tahoma" w:hAnsi="Tahoma" w:cs="Tahoma"/>
        </w:rPr>
      </w:pPr>
      <w:r w:rsidRPr="00AF3DEA">
        <w:rPr>
          <w:rFonts w:ascii="Tahoma" w:hAnsi="Tahoma" w:cs="Tahoma"/>
        </w:rPr>
        <w:t xml:space="preserve">En este sentido </w:t>
      </w:r>
      <w:r w:rsidR="005D5917" w:rsidRPr="00AF3DEA">
        <w:rPr>
          <w:rFonts w:ascii="Tahoma" w:hAnsi="Tahoma" w:cs="Tahoma"/>
        </w:rPr>
        <w:t>ENTEL S.A.</w:t>
      </w:r>
      <w:r w:rsidRPr="00AF3DEA">
        <w:rPr>
          <w:rFonts w:ascii="Tahoma" w:hAnsi="Tahoma" w:cs="Tahoma"/>
        </w:rPr>
        <w:t xml:space="preserve"> se reserva el derecho de no incluir en el proceso de selección y adjudicación al proveedor que incumpla con dicha cláusula.</w:t>
      </w:r>
    </w:p>
    <w:p w:rsidR="00E26AFE" w:rsidRPr="00AF3DEA" w:rsidRDefault="00E26AFE" w:rsidP="004B280C">
      <w:pPr>
        <w:numPr>
          <w:ilvl w:val="0"/>
          <w:numId w:val="3"/>
        </w:numPr>
        <w:spacing w:after="240" w:line="240" w:lineRule="auto"/>
        <w:ind w:left="567" w:hanging="567"/>
        <w:jc w:val="both"/>
        <w:rPr>
          <w:rFonts w:ascii="Tahoma" w:hAnsi="Tahoma" w:cs="Tahoma"/>
          <w:b/>
        </w:rPr>
      </w:pPr>
      <w:bookmarkStart w:id="33" w:name="_Toc301514305"/>
      <w:bookmarkStart w:id="34" w:name="_Toc280114084"/>
      <w:bookmarkStart w:id="35" w:name="_Toc278876163"/>
      <w:r w:rsidRPr="00AF3DEA">
        <w:rPr>
          <w:rFonts w:ascii="Tahoma" w:hAnsi="Tahoma" w:cs="Tahoma"/>
          <w:b/>
        </w:rPr>
        <w:t>Impedidos de Participar</w:t>
      </w:r>
      <w:bookmarkEnd w:id="33"/>
      <w:bookmarkEnd w:id="34"/>
      <w:bookmarkEnd w:id="35"/>
      <w:r w:rsidRPr="00AF3DEA">
        <w:rPr>
          <w:rFonts w:ascii="Tahoma" w:hAnsi="Tahoma" w:cs="Tahoma"/>
          <w:b/>
        </w:rPr>
        <w:t>:</w:t>
      </w:r>
      <w:r w:rsidRPr="00AF3DEA">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w:t>
      </w:r>
      <w:r w:rsidRPr="00AF3DEA">
        <w:rPr>
          <w:rFonts w:ascii="Tahoma" w:hAnsi="Tahoma" w:cs="Tahoma"/>
        </w:rPr>
        <w:lastRenderedPageBreak/>
        <w:t>judiciales con la Empresa, no podrán habilitarse, o ser consideradas como proponentes para el presente proceso.</w:t>
      </w:r>
      <w:r w:rsidRPr="00AF3DEA">
        <w:rPr>
          <w:rFonts w:ascii="Tahoma" w:hAnsi="Tahoma" w:cs="Tahoma"/>
          <w:iCs/>
        </w:rPr>
        <w:t xml:space="preserve"> </w:t>
      </w:r>
    </w:p>
    <w:p w:rsidR="00E26AFE" w:rsidRPr="00AF3DEA" w:rsidRDefault="00E26AFE" w:rsidP="00A14653">
      <w:pPr>
        <w:spacing w:after="240" w:line="240" w:lineRule="auto"/>
        <w:rPr>
          <w:rFonts w:ascii="Tahoma" w:hAnsi="Tahoma" w:cs="Tahoma"/>
          <w:b/>
        </w:rPr>
      </w:pPr>
      <w:bookmarkStart w:id="36" w:name="_Toc304889409"/>
      <w:bookmarkStart w:id="37" w:name="_Toc304889488"/>
      <w:bookmarkStart w:id="38" w:name="_Toc304909215"/>
      <w:bookmarkStart w:id="39" w:name="_Toc305014209"/>
      <w:r w:rsidRPr="00AF3DEA">
        <w:rPr>
          <w:rFonts w:ascii="Tahoma" w:hAnsi="Tahoma" w:cs="Tahoma"/>
          <w:b/>
        </w:rPr>
        <w:t>Consideraciones previas a la presentación de propuestas</w:t>
      </w:r>
      <w:bookmarkEnd w:id="36"/>
      <w:bookmarkEnd w:id="37"/>
      <w:bookmarkEnd w:id="38"/>
      <w:bookmarkEnd w:id="39"/>
    </w:p>
    <w:p w:rsidR="00E26AFE" w:rsidRPr="00AF3DEA" w:rsidRDefault="00E26AFE" w:rsidP="004B280C">
      <w:pPr>
        <w:numPr>
          <w:ilvl w:val="0"/>
          <w:numId w:val="3"/>
        </w:numPr>
        <w:spacing w:after="240" w:line="240" w:lineRule="auto"/>
        <w:ind w:left="567" w:hanging="567"/>
        <w:jc w:val="both"/>
        <w:rPr>
          <w:rFonts w:ascii="Tahoma" w:hAnsi="Tahoma" w:cs="Tahoma"/>
          <w:b/>
        </w:rPr>
      </w:pPr>
      <w:r w:rsidRPr="00AF3DEA">
        <w:rPr>
          <w:rFonts w:ascii="Tahoma" w:hAnsi="Tahoma" w:cs="Tahoma"/>
          <w:b/>
        </w:rPr>
        <w:t>Revisión y Modificación de los Términos Básicos de Contratación:</w:t>
      </w:r>
      <w:r w:rsidRPr="00AF3DEA">
        <w:rPr>
          <w:rFonts w:ascii="Tahoma" w:hAnsi="Tahoma" w:cs="Tahoma"/>
        </w:rPr>
        <w:t xml:space="preserve"> </w:t>
      </w:r>
      <w:r w:rsidR="005D5917" w:rsidRPr="00AF3DEA">
        <w:rPr>
          <w:rFonts w:ascii="Tahoma" w:hAnsi="Tahoma" w:cs="Tahoma"/>
        </w:rPr>
        <w:t>ENTEL S.A.</w:t>
      </w:r>
      <w:r w:rsidRPr="00AF3DEA">
        <w:rPr>
          <w:rFonts w:ascii="Tahoma" w:hAnsi="Tahoma" w:cs="Tahoma"/>
        </w:rPr>
        <w:t xml:space="preserve">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 xml:space="preserve">Solicitud </w:t>
      </w:r>
      <w:r w:rsidRPr="00AF3DEA">
        <w:rPr>
          <w:rFonts w:ascii="Tahoma" w:hAnsi="Tahoma" w:cs="Tahoma"/>
          <w:b/>
          <w:bCs/>
        </w:rPr>
        <w:t>de Ampliación del Plazo de Entrega de Ofertas:</w:t>
      </w:r>
      <w:r w:rsidRPr="00AF3DEA">
        <w:rPr>
          <w:rFonts w:ascii="Tahoma" w:hAnsi="Tahoma" w:cs="Tahoma"/>
          <w:bCs/>
        </w:rPr>
        <w:t xml:space="preserve"> </w:t>
      </w:r>
      <w:r w:rsidRPr="00AF3DEA">
        <w:rPr>
          <w:rFonts w:ascii="Tahoma" w:hAnsi="Tahoma" w:cs="Tahoma"/>
        </w:rPr>
        <w:t xml:space="preserve">Los proponentes deberán enviar una carta solicitando la ampliación del plazo de presentación de propuestas, hasta dos (2) días hábiles antes del plazo de entrega establecido en los Términos Básicos de Contratación. Recibida esta solicitud, </w:t>
      </w:r>
      <w:r w:rsidR="005D5917" w:rsidRPr="00AF3DEA">
        <w:rPr>
          <w:rFonts w:ascii="Tahoma" w:hAnsi="Tahoma" w:cs="Tahoma"/>
        </w:rPr>
        <w:t>ENTEL S.A.</w:t>
      </w:r>
      <w:r w:rsidRPr="00AF3DEA">
        <w:rPr>
          <w:rFonts w:ascii="Tahoma" w:hAnsi="Tahoma" w:cs="Tahoma"/>
        </w:rPr>
        <w:t xml:space="preserve"> realizará el análisis de tiempo de ampliación del plazo de entrega de las ofertas según cada caso, comunicando los cambios. En caso fortuito o de fuerza mayor</w:t>
      </w:r>
      <w:r w:rsidRPr="00AF3DEA">
        <w:rPr>
          <w:rStyle w:val="Refdenotaalpie"/>
          <w:rFonts w:ascii="Tahoma" w:hAnsi="Tahoma" w:cs="Tahoma"/>
        </w:rPr>
        <w:footnoteReference w:id="2"/>
      </w:r>
      <w:r w:rsidRPr="00AF3DEA">
        <w:rPr>
          <w:rFonts w:ascii="Tahoma" w:hAnsi="Tahoma" w:cs="Tahoma"/>
        </w:rPr>
        <w:t xml:space="preserve">,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w:t>
      </w:r>
      <w:r w:rsidR="005D5917" w:rsidRPr="00AF3DEA">
        <w:rPr>
          <w:rFonts w:ascii="Tahoma" w:hAnsi="Tahoma" w:cs="Tahoma"/>
        </w:rPr>
        <w:t>ENTEL S.A.</w:t>
      </w:r>
      <w:r w:rsidRPr="00AF3DEA">
        <w:rPr>
          <w:rFonts w:ascii="Tahoma" w:hAnsi="Tahoma" w:cs="Tahoma"/>
        </w:rPr>
        <w:t xml:space="preserve"> como válida, se comunicará a todos los proponentes la designación de una nueva fecha de presentación de propuestas.</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 xml:space="preserve">Rechazo de Propuestas: </w:t>
      </w:r>
      <w:r w:rsidRPr="00AF3DEA">
        <w:rPr>
          <w:rFonts w:ascii="Tahoma" w:hAnsi="Tahoma" w:cs="Tahoma"/>
        </w:rPr>
        <w:t xml:space="preserve">No serán aceptadas ni consideradas las propuestas recibidas en oficinas postales o cualquier otro lugar, aunque fueran dependencias de </w:t>
      </w:r>
      <w:r w:rsidR="005D5917" w:rsidRPr="00AF3DEA">
        <w:rPr>
          <w:rFonts w:ascii="Tahoma" w:hAnsi="Tahoma" w:cs="Tahoma"/>
        </w:rPr>
        <w:t>ENTEL S.A.</w:t>
      </w:r>
      <w:r w:rsidRPr="00AF3DEA">
        <w:rPr>
          <w:rFonts w:ascii="Tahoma" w:hAnsi="Tahoma" w:cs="Tahoma"/>
        </w:rPr>
        <w:t xml:space="preserve"> diferente al domicilio señalado en el apartado 6 “Presentación de Propuestas”,  y tampoco serán consideradas las ofertas entregadas pasados el día y hora límite señalado por </w:t>
      </w:r>
      <w:r w:rsidR="005D5917" w:rsidRPr="00AF3DEA">
        <w:rPr>
          <w:rFonts w:ascii="Tahoma" w:hAnsi="Tahoma" w:cs="Tahoma"/>
        </w:rPr>
        <w:t>ENTEL S.A.</w:t>
      </w:r>
      <w:r w:rsidRPr="00AF3DEA">
        <w:rPr>
          <w:rFonts w:ascii="Tahoma" w:hAnsi="Tahoma" w:cs="Tahoma"/>
        </w:rPr>
        <w:t xml:space="preserve">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rPr>
        <w:t>La ausencia de cualquier documento solicitado en los Términos Básicos de Contratación, determina la inhabilitación de la propuesta.</w:t>
      </w:r>
    </w:p>
    <w:bookmarkEnd w:id="29"/>
    <w:bookmarkEnd w:id="30"/>
    <w:bookmarkEnd w:id="31"/>
    <w:bookmarkEnd w:id="32"/>
    <w:p w:rsidR="00E26AFE" w:rsidRPr="00AF3DEA" w:rsidRDefault="00E26AFE" w:rsidP="00A14653">
      <w:pPr>
        <w:spacing w:after="240" w:line="240" w:lineRule="auto"/>
        <w:jc w:val="both"/>
        <w:rPr>
          <w:rFonts w:ascii="Tahoma" w:hAnsi="Tahoma" w:cs="Tahoma"/>
          <w:b/>
        </w:rPr>
      </w:pPr>
      <w:r w:rsidRPr="00AF3DEA">
        <w:rPr>
          <w:rFonts w:ascii="Tahoma" w:hAnsi="Tahoma" w:cs="Tahoma"/>
          <w:b/>
        </w:rPr>
        <w:t xml:space="preserve">Consideraciones durante el proceso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rPr>
        <w:t xml:space="preserve">Participan del acto representantes de los proveedores que presentaron sus propuestas y la Comisión de Calificación de </w:t>
      </w:r>
      <w:r w:rsidR="005D5917" w:rsidRPr="00AF3DEA">
        <w:rPr>
          <w:rFonts w:ascii="Tahoma" w:hAnsi="Tahoma" w:cs="Tahoma"/>
        </w:rPr>
        <w:t>ENTEL S.A.</w:t>
      </w:r>
      <w:r w:rsidRPr="00AF3DEA">
        <w:rPr>
          <w:rFonts w:ascii="Tahoma" w:hAnsi="Tahoma" w:cs="Tahoma"/>
        </w:rPr>
        <w:t xml:space="preserve">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rPr>
        <w:t>No se procede a la apertura de la Propuesta Técnica (sobre “B”) y la Propuesta Económica (sobre “C”) si los oferentes no se habilitan con los Documentos Administrativos (sobre “A”).</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rPr>
        <w:t>Errores Subsanables y no subsanables en la propuesta:</w:t>
      </w:r>
    </w:p>
    <w:p w:rsidR="00E26AFE" w:rsidRPr="00AF3DEA" w:rsidRDefault="00E26AFE" w:rsidP="004B280C">
      <w:pPr>
        <w:pStyle w:val="Prrafodelista"/>
        <w:numPr>
          <w:ilvl w:val="0"/>
          <w:numId w:val="6"/>
        </w:numPr>
        <w:spacing w:after="240" w:line="240" w:lineRule="auto"/>
        <w:ind w:left="1134" w:hanging="567"/>
        <w:jc w:val="both"/>
        <w:rPr>
          <w:rFonts w:ascii="Tahoma" w:hAnsi="Tahoma" w:cs="Tahoma"/>
        </w:rPr>
      </w:pPr>
      <w:r w:rsidRPr="00AF3DEA">
        <w:rPr>
          <w:rFonts w:ascii="Tahoma" w:hAnsi="Tahoma" w:cs="Tahoma"/>
        </w:rPr>
        <w:t xml:space="preserve">Error subsanable es el que incide sobre aspectos no sustanciales, sean accidentales, accesorios o de forma, sin afectar la legalidad ni la solvencia de las propuestas. Es </w:t>
      </w:r>
      <w:r w:rsidRPr="00AF3DEA">
        <w:rPr>
          <w:rFonts w:ascii="Tahoma" w:hAnsi="Tahoma" w:cs="Tahoma"/>
        </w:rPr>
        <w:lastRenderedPageBreak/>
        <w:t xml:space="preserve">susceptible de ser rectificado siempre y cuando no afecte los términos y condiciones de la propuesta, no conceda ventajas indebidas en detrimento de los otros proponentes y no se considere omisión de la presentación de documentos.  </w:t>
      </w:r>
    </w:p>
    <w:p w:rsidR="00E26AFE" w:rsidRPr="00AF3DEA" w:rsidRDefault="00E26AFE" w:rsidP="004B280C">
      <w:pPr>
        <w:pStyle w:val="Prrafodelista"/>
        <w:numPr>
          <w:ilvl w:val="0"/>
          <w:numId w:val="6"/>
        </w:numPr>
        <w:spacing w:after="240" w:line="240" w:lineRule="auto"/>
        <w:ind w:left="1134" w:hanging="567"/>
        <w:jc w:val="both"/>
        <w:rPr>
          <w:rFonts w:ascii="Tahoma" w:hAnsi="Tahoma" w:cs="Tahoma"/>
        </w:rPr>
      </w:pPr>
      <w:r w:rsidRPr="00AF3DEA">
        <w:rPr>
          <w:rFonts w:ascii="Tahoma" w:hAnsi="Tahoma" w:cs="Tahoma"/>
        </w:rPr>
        <w:t xml:space="preserve">Errores no subsanables, siendo objeto de descalificación, los siguientes: </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 xml:space="preserve">La ausencia de la carta de presentación de la propuesta firmada por el Representante Legal del proponente. </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 xml:space="preserve">La falta de la propuesta técnica. </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 xml:space="preserve">La falta de la propuesta económica. </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La falta de presentación de la Garantía de Seriedad de Propuesta.</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La ausencia del Poder  del representante Legal del proponente.</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 xml:space="preserve">La presentación de una Garantía de Seriedad de Propuesta diferente a la solicitada. </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Cuando se presente en fotocopia simple, los documentos solicitados en original o debidamente legalizados.</w:t>
      </w:r>
    </w:p>
    <w:p w:rsidR="00E26AFE" w:rsidRPr="00AF3DEA" w:rsidRDefault="00E26AFE" w:rsidP="004B280C">
      <w:pPr>
        <w:pStyle w:val="Prrafodelista"/>
        <w:numPr>
          <w:ilvl w:val="1"/>
          <w:numId w:val="6"/>
        </w:numPr>
        <w:tabs>
          <w:tab w:val="left" w:pos="1701"/>
        </w:tabs>
        <w:spacing w:after="240" w:line="240" w:lineRule="auto"/>
        <w:ind w:left="1701" w:hanging="567"/>
        <w:jc w:val="both"/>
        <w:rPr>
          <w:rFonts w:ascii="Tahoma" w:hAnsi="Tahoma" w:cs="Tahoma"/>
        </w:rPr>
      </w:pPr>
      <w:r w:rsidRPr="00AF3DEA">
        <w:rPr>
          <w:rFonts w:ascii="Tahoma" w:hAnsi="Tahoma" w:cs="Tahoma"/>
        </w:rPr>
        <w:t xml:space="preserve">La falta de presentación de documentos, refiriéndose también a que cualquier documento presentado no cumpla con las condiciones de validez requeridas.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Convocatoria Desierta:</w:t>
      </w:r>
      <w:r w:rsidRPr="00AF3DEA">
        <w:rPr>
          <w:rFonts w:ascii="Tahoma" w:hAnsi="Tahoma" w:cs="Tahoma"/>
        </w:rPr>
        <w:t xml:space="preserve"> </w:t>
      </w:r>
      <w:r w:rsidR="005D5917" w:rsidRPr="00AF3DEA">
        <w:rPr>
          <w:rFonts w:ascii="Tahoma" w:hAnsi="Tahoma" w:cs="Tahoma"/>
        </w:rPr>
        <w:t>ENTEL S.A.</w:t>
      </w:r>
      <w:r w:rsidRPr="00AF3DEA">
        <w:rPr>
          <w:rFonts w:ascii="Tahoma" w:hAnsi="Tahoma" w:cs="Tahoma"/>
        </w:rPr>
        <w:t xml:space="preserve"> se reserva el derecho de declarar desierta la presente convocatoria en cualquier etapa en la que se encuentre, con anterioridad a la adjudicación y en los siguientes casos:</w:t>
      </w:r>
    </w:p>
    <w:p w:rsidR="00E26AFE" w:rsidRPr="00AF3DEA" w:rsidRDefault="00E26AFE" w:rsidP="004B280C">
      <w:pPr>
        <w:pStyle w:val="Prrafodelista"/>
        <w:numPr>
          <w:ilvl w:val="0"/>
          <w:numId w:val="30"/>
        </w:numPr>
        <w:tabs>
          <w:tab w:val="left" w:pos="1134"/>
        </w:tabs>
        <w:spacing w:after="240" w:line="240" w:lineRule="auto"/>
        <w:ind w:left="1134" w:hanging="567"/>
        <w:jc w:val="both"/>
        <w:rPr>
          <w:rFonts w:ascii="Tahoma" w:hAnsi="Tahoma" w:cs="Tahoma"/>
        </w:rPr>
      </w:pPr>
      <w:r w:rsidRPr="00AF3DEA">
        <w:rPr>
          <w:rFonts w:ascii="Tahoma" w:hAnsi="Tahoma" w:cs="Tahoma"/>
        </w:rPr>
        <w:t>No se hubiera recibido ninguna propuesta</w:t>
      </w:r>
    </w:p>
    <w:p w:rsidR="00E26AFE" w:rsidRPr="00AF3DEA" w:rsidRDefault="00E26AFE" w:rsidP="004B280C">
      <w:pPr>
        <w:numPr>
          <w:ilvl w:val="0"/>
          <w:numId w:val="30"/>
        </w:numPr>
        <w:tabs>
          <w:tab w:val="left" w:pos="1134"/>
        </w:tabs>
        <w:spacing w:after="240" w:line="240" w:lineRule="auto"/>
        <w:ind w:left="1134" w:hanging="567"/>
        <w:jc w:val="both"/>
        <w:rPr>
          <w:rFonts w:ascii="Tahoma" w:hAnsi="Tahoma" w:cs="Tahoma"/>
        </w:rPr>
      </w:pPr>
      <w:r w:rsidRPr="00AF3DEA">
        <w:rPr>
          <w:rFonts w:ascii="Tahoma" w:hAnsi="Tahoma" w:cs="Tahoma"/>
        </w:rPr>
        <w:t>Ningún proponente hubiera cumplido con los requisitos establecidos en los Términos Básicos de Contratación.</w:t>
      </w:r>
    </w:p>
    <w:p w:rsidR="00E26AFE" w:rsidRPr="00AF3DEA" w:rsidRDefault="00E26AFE" w:rsidP="004B280C">
      <w:pPr>
        <w:numPr>
          <w:ilvl w:val="0"/>
          <w:numId w:val="30"/>
        </w:numPr>
        <w:tabs>
          <w:tab w:val="left" w:pos="1134"/>
        </w:tabs>
        <w:spacing w:after="240" w:line="240" w:lineRule="auto"/>
        <w:ind w:left="1134" w:hanging="567"/>
        <w:jc w:val="both"/>
        <w:rPr>
          <w:rFonts w:ascii="Tahoma" w:hAnsi="Tahoma" w:cs="Tahoma"/>
        </w:rPr>
      </w:pPr>
      <w:r w:rsidRPr="00AF3DEA">
        <w:rPr>
          <w:rFonts w:ascii="Tahoma" w:hAnsi="Tahoma" w:cs="Tahoma"/>
        </w:rPr>
        <w:t>Cuando el proponente adjudicado incumpla la presentación de los documentos necesarios para la formalización de la relación comercial o desista de la misma y no existan otras propuestas calificadas.</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 xml:space="preserve">Cancelación, </w:t>
      </w:r>
      <w:bookmarkStart w:id="40" w:name="_Toc130955328"/>
      <w:bookmarkStart w:id="41" w:name="_Toc130955269"/>
      <w:r w:rsidRPr="00AF3DEA">
        <w:rPr>
          <w:rFonts w:ascii="Tahoma" w:hAnsi="Tahoma" w:cs="Tahoma"/>
          <w:b/>
        </w:rPr>
        <w:t xml:space="preserve">Anulación </w:t>
      </w:r>
      <w:bookmarkEnd w:id="40"/>
      <w:bookmarkEnd w:id="41"/>
      <w:r w:rsidRPr="00AF3DEA">
        <w:rPr>
          <w:rFonts w:ascii="Tahoma" w:hAnsi="Tahoma" w:cs="Tahoma"/>
          <w:b/>
        </w:rPr>
        <w:t>y/o Suspensión:</w:t>
      </w:r>
      <w:r w:rsidRPr="00AF3DEA">
        <w:rPr>
          <w:rFonts w:ascii="Tahoma" w:hAnsi="Tahoma" w:cs="Tahoma"/>
        </w:rPr>
        <w:t xml:space="preserve">  </w:t>
      </w:r>
      <w:r w:rsidR="005D5917" w:rsidRPr="00AF3DEA">
        <w:rPr>
          <w:rFonts w:ascii="Tahoma" w:hAnsi="Tahoma" w:cs="Tahoma"/>
        </w:rPr>
        <w:t>ENTEL S.A.</w:t>
      </w:r>
      <w:r w:rsidRPr="00AF3DEA">
        <w:rPr>
          <w:rFonts w:ascii="Tahoma" w:hAnsi="Tahoma" w:cs="Tahoma"/>
        </w:rPr>
        <w:t xml:space="preserve"> puede suspender, cancelar o declarar anulada y sin efecto la presente convocatoria, en cualquier etapa previa a la formalización de la relación comercial, por las razones siguientes:</w:t>
      </w:r>
    </w:p>
    <w:p w:rsidR="00E26AFE" w:rsidRPr="00AF3DEA" w:rsidRDefault="00E26AFE" w:rsidP="004B280C">
      <w:pPr>
        <w:pStyle w:val="Prrafodelista"/>
        <w:numPr>
          <w:ilvl w:val="0"/>
          <w:numId w:val="4"/>
        </w:numPr>
        <w:spacing w:after="240" w:line="240" w:lineRule="auto"/>
        <w:ind w:left="1134" w:hanging="567"/>
        <w:jc w:val="both"/>
        <w:rPr>
          <w:rFonts w:ascii="Tahoma" w:hAnsi="Tahoma" w:cs="Tahoma"/>
        </w:rPr>
      </w:pPr>
      <w:r w:rsidRPr="00AF3DEA">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rsidR="00E26AFE" w:rsidRPr="00AF3DEA" w:rsidRDefault="00E26AFE" w:rsidP="004B280C">
      <w:pPr>
        <w:numPr>
          <w:ilvl w:val="0"/>
          <w:numId w:val="4"/>
        </w:numPr>
        <w:spacing w:after="240" w:line="240" w:lineRule="auto"/>
        <w:ind w:left="1134" w:hanging="567"/>
        <w:jc w:val="both"/>
        <w:rPr>
          <w:rFonts w:ascii="Tahoma" w:hAnsi="Tahoma" w:cs="Tahoma"/>
        </w:rPr>
      </w:pPr>
      <w:r w:rsidRPr="00AF3DEA">
        <w:rPr>
          <w:rFonts w:ascii="Tahoma" w:hAnsi="Tahoma" w:cs="Tahoma"/>
        </w:rPr>
        <w:t xml:space="preserve">Cuando se determine incumplimiento o inobservancia al procedimiento para la adquisición respectiva y/o desvirtúe la legalidad y validez del proceso. </w:t>
      </w:r>
    </w:p>
    <w:p w:rsidR="00E26AFE" w:rsidRPr="00AF3DEA" w:rsidRDefault="00E26AFE" w:rsidP="004B280C">
      <w:pPr>
        <w:numPr>
          <w:ilvl w:val="0"/>
          <w:numId w:val="4"/>
        </w:numPr>
        <w:spacing w:after="240" w:line="240" w:lineRule="auto"/>
        <w:ind w:left="1134" w:hanging="567"/>
        <w:jc w:val="both"/>
        <w:rPr>
          <w:rFonts w:ascii="Tahoma" w:hAnsi="Tahoma" w:cs="Tahoma"/>
        </w:rPr>
      </w:pPr>
      <w:r w:rsidRPr="00AF3DEA">
        <w:rPr>
          <w:rFonts w:ascii="Tahoma" w:hAnsi="Tahoma" w:cs="Tahoma"/>
        </w:rPr>
        <w:lastRenderedPageBreak/>
        <w:t xml:space="preserve">Cuando a juicio de </w:t>
      </w:r>
      <w:r w:rsidR="005D5917" w:rsidRPr="00AF3DEA">
        <w:rPr>
          <w:rFonts w:ascii="Tahoma" w:hAnsi="Tahoma" w:cs="Tahoma"/>
        </w:rPr>
        <w:t>ENTEL S.A.</w:t>
      </w:r>
      <w:r w:rsidRPr="00AF3DEA">
        <w:rPr>
          <w:rFonts w:ascii="Tahoma" w:hAnsi="Tahoma" w:cs="Tahoma"/>
        </w:rPr>
        <w:t xml:space="preserve">, las ofertas no se adecuen a sus intereses y/o a las normas y procedimientos legales vigentes. </w:t>
      </w:r>
    </w:p>
    <w:p w:rsidR="00E26AFE" w:rsidRPr="00AF3DEA" w:rsidRDefault="00E26AFE" w:rsidP="004B280C">
      <w:pPr>
        <w:numPr>
          <w:ilvl w:val="0"/>
          <w:numId w:val="3"/>
        </w:numPr>
        <w:spacing w:after="240" w:line="240" w:lineRule="auto"/>
        <w:ind w:left="567" w:hanging="567"/>
        <w:jc w:val="both"/>
        <w:rPr>
          <w:rFonts w:ascii="Tahoma" w:hAnsi="Tahoma" w:cs="Tahoma"/>
        </w:rPr>
      </w:pPr>
      <w:r w:rsidRPr="00AF3DEA">
        <w:rPr>
          <w:rFonts w:ascii="Tahoma" w:hAnsi="Tahoma" w:cs="Tahoma"/>
          <w:b/>
        </w:rPr>
        <w:t>Rechazo de propuestas:</w:t>
      </w:r>
      <w:r w:rsidRPr="00AF3DEA">
        <w:rPr>
          <w:rFonts w:ascii="Tahoma" w:hAnsi="Tahoma" w:cs="Tahoma"/>
        </w:rPr>
        <w:t xml:space="preserve"> </w:t>
      </w:r>
      <w:r w:rsidR="005D5917" w:rsidRPr="00AF3DEA">
        <w:rPr>
          <w:rFonts w:ascii="Tahoma" w:hAnsi="Tahoma" w:cs="Tahoma"/>
        </w:rPr>
        <w:t>ENTEL S.A.</w:t>
      </w:r>
      <w:r w:rsidRPr="00AF3DEA">
        <w:rPr>
          <w:rFonts w:ascii="Tahoma" w:hAnsi="Tahoma" w:cs="Tahoma"/>
        </w:rPr>
        <w:t xml:space="preserve"> puede rechazar las propuestas, de acuerdo a las siguientes causales:</w:t>
      </w:r>
    </w:p>
    <w:p w:rsidR="00E26AFE" w:rsidRPr="00AF3DEA" w:rsidRDefault="00E26AFE" w:rsidP="004B280C">
      <w:pPr>
        <w:pStyle w:val="Prrafodelista"/>
        <w:numPr>
          <w:ilvl w:val="0"/>
          <w:numId w:val="5"/>
        </w:numPr>
        <w:spacing w:after="240" w:line="240" w:lineRule="auto"/>
        <w:ind w:left="1134" w:hanging="567"/>
        <w:jc w:val="both"/>
        <w:rPr>
          <w:rFonts w:ascii="Tahoma" w:hAnsi="Tahoma" w:cs="Tahoma"/>
        </w:rPr>
      </w:pPr>
      <w:r w:rsidRPr="00AF3DEA">
        <w:rPr>
          <w:rFonts w:ascii="Tahoma" w:hAnsi="Tahoma" w:cs="Tahoma"/>
        </w:rPr>
        <w:t xml:space="preserve">Ofertas presentadas fuera de fecha y hora establecidas en los Términos Básicos de Contratación; exceptuando los casos fortuitos o de fuerza mayor aprobados por el Comité de Evaluación. </w:t>
      </w:r>
    </w:p>
    <w:p w:rsidR="00E26AFE" w:rsidRPr="00AF3DEA" w:rsidRDefault="00E26AFE" w:rsidP="004B280C">
      <w:pPr>
        <w:pStyle w:val="Prrafodelista"/>
        <w:numPr>
          <w:ilvl w:val="0"/>
          <w:numId w:val="5"/>
        </w:numPr>
        <w:spacing w:after="240" w:line="240" w:lineRule="auto"/>
        <w:ind w:left="1134" w:hanging="567"/>
        <w:jc w:val="both"/>
        <w:rPr>
          <w:rFonts w:ascii="Tahoma" w:hAnsi="Tahoma" w:cs="Tahoma"/>
        </w:rPr>
      </w:pPr>
      <w:r w:rsidRPr="00AF3DEA">
        <w:rPr>
          <w:rFonts w:ascii="Tahoma" w:hAnsi="Tahoma" w:cs="Tahoma"/>
        </w:rPr>
        <w:t>Ofertas que tengan raspaduras, alteraciones o enmiendas.</w:t>
      </w:r>
    </w:p>
    <w:p w:rsidR="00E26AFE" w:rsidRPr="00AF3DEA" w:rsidRDefault="00E26AFE" w:rsidP="004B280C">
      <w:pPr>
        <w:pStyle w:val="Prrafodelista"/>
        <w:numPr>
          <w:ilvl w:val="0"/>
          <w:numId w:val="5"/>
        </w:numPr>
        <w:spacing w:after="240" w:line="240" w:lineRule="auto"/>
        <w:ind w:left="1134" w:hanging="567"/>
        <w:jc w:val="both"/>
        <w:rPr>
          <w:rFonts w:ascii="Tahoma" w:hAnsi="Tahoma" w:cs="Tahoma"/>
        </w:rPr>
      </w:pPr>
      <w:r w:rsidRPr="00AF3DEA">
        <w:rPr>
          <w:rFonts w:ascii="Tahoma" w:hAnsi="Tahoma" w:cs="Tahoma"/>
        </w:rPr>
        <w:t xml:space="preserve">Ofertas que no cumplan con cualquiera de las especificaciones descritas en los Términos Básicos de Contratación. </w:t>
      </w:r>
    </w:p>
    <w:p w:rsidR="00E26AFE" w:rsidRPr="00AF3DEA" w:rsidRDefault="00E26AFE" w:rsidP="004B280C">
      <w:pPr>
        <w:pStyle w:val="Prrafodelista"/>
        <w:numPr>
          <w:ilvl w:val="0"/>
          <w:numId w:val="5"/>
        </w:numPr>
        <w:spacing w:after="240" w:line="240" w:lineRule="auto"/>
        <w:ind w:left="1134" w:hanging="567"/>
        <w:jc w:val="both"/>
        <w:rPr>
          <w:rFonts w:ascii="Tahoma" w:hAnsi="Tahoma" w:cs="Tahoma"/>
        </w:rPr>
      </w:pPr>
      <w:r w:rsidRPr="00AF3DEA">
        <w:rPr>
          <w:rFonts w:ascii="Tahoma" w:hAnsi="Tahoma" w:cs="Tahoma"/>
        </w:rPr>
        <w:t xml:space="preserve">Cuando a juicio de </w:t>
      </w:r>
      <w:r w:rsidR="005D5917" w:rsidRPr="00AF3DEA">
        <w:rPr>
          <w:rFonts w:ascii="Tahoma" w:hAnsi="Tahoma" w:cs="Tahoma"/>
        </w:rPr>
        <w:t>ENTEL S.A.</w:t>
      </w:r>
      <w:r w:rsidRPr="00AF3DEA">
        <w:rPr>
          <w:rFonts w:ascii="Tahoma" w:hAnsi="Tahoma" w:cs="Tahoma"/>
        </w:rPr>
        <w:t xml:space="preserve">, los precios ofertados no guarden relación con el mercado. </w:t>
      </w:r>
    </w:p>
    <w:p w:rsidR="00E26AFE" w:rsidRPr="00AF3DEA" w:rsidRDefault="005D5917" w:rsidP="004B280C">
      <w:pPr>
        <w:pStyle w:val="Prrafodelista"/>
        <w:numPr>
          <w:ilvl w:val="0"/>
          <w:numId w:val="5"/>
        </w:numPr>
        <w:spacing w:after="240" w:line="240" w:lineRule="auto"/>
        <w:ind w:left="1134" w:hanging="567"/>
        <w:jc w:val="both"/>
        <w:rPr>
          <w:rFonts w:ascii="Tahoma" w:hAnsi="Tahoma" w:cs="Tahoma"/>
        </w:rPr>
      </w:pPr>
      <w:r w:rsidRPr="00AF3DEA">
        <w:rPr>
          <w:rFonts w:ascii="Tahoma" w:hAnsi="Tahoma" w:cs="Tahoma"/>
        </w:rPr>
        <w:t>ENTEL S.A.</w:t>
      </w:r>
      <w:r w:rsidR="00E26AFE" w:rsidRPr="00AF3DEA">
        <w:rPr>
          <w:rFonts w:ascii="Tahoma" w:hAnsi="Tahoma" w:cs="Tahoma"/>
        </w:rPr>
        <w:t xml:space="preserve"> se reserva el derecho de desestimar cualquier propuesta, si a su juicio ésta no satisface sus expectativas y necesidades; o si el proponente no es merecedor de  la confianza de </w:t>
      </w:r>
      <w:r w:rsidRPr="00AF3DEA">
        <w:rPr>
          <w:rFonts w:ascii="Tahoma" w:hAnsi="Tahoma" w:cs="Tahoma"/>
        </w:rPr>
        <w:t>ENTEL S.A.</w:t>
      </w:r>
    </w:p>
    <w:p w:rsidR="00E26AFE" w:rsidRPr="00AF3DEA" w:rsidRDefault="00E26AFE" w:rsidP="004B280C">
      <w:pPr>
        <w:pStyle w:val="Prrafodelista"/>
        <w:numPr>
          <w:ilvl w:val="0"/>
          <w:numId w:val="5"/>
        </w:numPr>
        <w:tabs>
          <w:tab w:val="left" w:pos="1418"/>
        </w:tabs>
        <w:spacing w:after="240" w:line="240" w:lineRule="auto"/>
        <w:ind w:left="1134" w:hanging="567"/>
        <w:jc w:val="both"/>
        <w:rPr>
          <w:rFonts w:ascii="Tahoma" w:hAnsi="Tahoma" w:cs="Tahoma"/>
        </w:rPr>
      </w:pPr>
      <w:r w:rsidRPr="00AF3DEA">
        <w:rPr>
          <w:rFonts w:ascii="Tahoma" w:hAnsi="Tahoma" w:cs="Tahoma"/>
        </w:rPr>
        <w:t>Cuando el proponente presente dos o más propuestas alternativas de diferentes marcas en una misma propuesta. </w:t>
      </w:r>
    </w:p>
    <w:p w:rsidR="00E26AFE" w:rsidRPr="00AF3DEA" w:rsidRDefault="00E26AFE" w:rsidP="004B280C">
      <w:pPr>
        <w:numPr>
          <w:ilvl w:val="0"/>
          <w:numId w:val="3"/>
        </w:numPr>
        <w:spacing w:after="240" w:line="240" w:lineRule="auto"/>
        <w:ind w:hanging="720"/>
        <w:jc w:val="both"/>
        <w:rPr>
          <w:rFonts w:ascii="Tahoma" w:hAnsi="Tahoma" w:cs="Tahoma"/>
        </w:rPr>
      </w:pPr>
      <w:r w:rsidRPr="00AF3DEA">
        <w:rPr>
          <w:rFonts w:ascii="Tahoma" w:hAnsi="Tahoma" w:cs="Tahoma"/>
          <w:b/>
        </w:rPr>
        <w:t>Desistimiento y Nueva Adjudicación:</w:t>
      </w:r>
      <w:r w:rsidRPr="00AF3DEA">
        <w:rPr>
          <w:rFonts w:ascii="Tahoma" w:hAnsi="Tahoma" w:cs="Tahoma"/>
        </w:rPr>
        <w:t xml:space="preserve"> Si el proponente adjudicado decide desistir de la adjudicación, </w:t>
      </w:r>
      <w:r w:rsidR="005D5917" w:rsidRPr="00AF3DEA">
        <w:rPr>
          <w:rFonts w:ascii="Tahoma" w:hAnsi="Tahoma" w:cs="Tahoma"/>
        </w:rPr>
        <w:t>ENTEL S.A.</w:t>
      </w:r>
      <w:r w:rsidRPr="00AF3DEA">
        <w:rPr>
          <w:rFonts w:ascii="Tahoma" w:hAnsi="Tahoma" w:cs="Tahoma"/>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26AFE" w:rsidRDefault="00E26AFE"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Default="0062758F" w:rsidP="00A14653">
      <w:pPr>
        <w:spacing w:after="240" w:line="240" w:lineRule="auto"/>
        <w:rPr>
          <w:rFonts w:ascii="Tahoma" w:hAnsi="Tahoma" w:cs="Tahoma"/>
          <w:sz w:val="4"/>
        </w:rPr>
      </w:pPr>
    </w:p>
    <w:p w:rsidR="0062758F" w:rsidRPr="00AF3DEA" w:rsidRDefault="0062758F" w:rsidP="00A14653">
      <w:pPr>
        <w:spacing w:after="240" w:line="240" w:lineRule="auto"/>
        <w:rPr>
          <w:rFonts w:ascii="Tahoma" w:hAnsi="Tahoma" w:cs="Tahoma"/>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26AFE" w:rsidRPr="00AF3DEA" w:rsidTr="00E26AFE">
        <w:trPr>
          <w:trHeight w:val="617"/>
        </w:trPr>
        <w:tc>
          <w:tcPr>
            <w:tcW w:w="2410" w:type="dxa"/>
            <w:shd w:val="clear" w:color="auto" w:fill="004990"/>
            <w:vAlign w:val="center"/>
          </w:tcPr>
          <w:p w:rsidR="00E26AFE" w:rsidRPr="00AF3DEA" w:rsidRDefault="00E26AFE" w:rsidP="00A14653">
            <w:pPr>
              <w:pStyle w:val="Textoindependiente3"/>
              <w:spacing w:after="240"/>
              <w:jc w:val="center"/>
              <w:rPr>
                <w:rFonts w:ascii="Tahoma" w:hAnsi="Tahoma" w:cs="Tahoma"/>
                <w:b/>
                <w:sz w:val="28"/>
                <w:szCs w:val="28"/>
                <w:lang w:val="pt-BR"/>
              </w:rPr>
            </w:pPr>
            <w:r w:rsidRPr="00AF3DEA">
              <w:rPr>
                <w:rFonts w:ascii="Tahoma" w:hAnsi="Tahoma" w:cs="Tahoma"/>
                <w:b/>
                <w:sz w:val="28"/>
                <w:szCs w:val="28"/>
                <w:lang w:val="pt-BR"/>
              </w:rPr>
              <w:lastRenderedPageBreak/>
              <w:t xml:space="preserve">ANEXO No. </w:t>
            </w:r>
            <w:proofErr w:type="gramStart"/>
            <w:r w:rsidRPr="00AF3DEA">
              <w:rPr>
                <w:rFonts w:ascii="Tahoma" w:hAnsi="Tahoma" w:cs="Tahoma"/>
                <w:b/>
                <w:sz w:val="28"/>
                <w:szCs w:val="28"/>
                <w:lang w:val="pt-BR"/>
              </w:rPr>
              <w:t>2</w:t>
            </w:r>
            <w:proofErr w:type="gramEnd"/>
          </w:p>
        </w:tc>
        <w:tc>
          <w:tcPr>
            <w:tcW w:w="6874" w:type="dxa"/>
            <w:vAlign w:val="center"/>
          </w:tcPr>
          <w:p w:rsidR="00E26AFE" w:rsidRPr="00AF3DEA" w:rsidRDefault="00E26AFE" w:rsidP="00A14653">
            <w:pPr>
              <w:spacing w:after="240" w:line="240" w:lineRule="auto"/>
              <w:ind w:left="567"/>
              <w:jc w:val="center"/>
              <w:rPr>
                <w:rFonts w:ascii="Tahoma" w:hAnsi="Tahoma" w:cs="Tahoma"/>
                <w:b/>
                <w:lang w:val="pt-BR"/>
              </w:rPr>
            </w:pPr>
            <w:proofErr w:type="spellStart"/>
            <w:r w:rsidRPr="00AF3DEA">
              <w:rPr>
                <w:rFonts w:ascii="Tahoma" w:hAnsi="Tahoma" w:cs="Tahoma"/>
                <w:b/>
                <w:lang w:val="pt-BR"/>
              </w:rPr>
              <w:t>DECLARACIÓN</w:t>
            </w:r>
            <w:proofErr w:type="spellEnd"/>
            <w:r w:rsidRPr="00AF3DEA">
              <w:rPr>
                <w:rFonts w:ascii="Tahoma" w:hAnsi="Tahoma" w:cs="Tahoma"/>
                <w:b/>
                <w:lang w:val="pt-BR"/>
              </w:rPr>
              <w:t xml:space="preserve"> DE </w:t>
            </w:r>
            <w:proofErr w:type="spellStart"/>
            <w:r w:rsidRPr="00AF3DEA">
              <w:rPr>
                <w:rFonts w:ascii="Tahoma" w:hAnsi="Tahoma" w:cs="Tahoma"/>
                <w:b/>
                <w:lang w:val="pt-BR"/>
              </w:rPr>
              <w:t>INTEGRIDAD</w:t>
            </w:r>
            <w:proofErr w:type="spellEnd"/>
            <w:r w:rsidRPr="00AF3DEA">
              <w:rPr>
                <w:rFonts w:ascii="Tahoma" w:hAnsi="Tahoma" w:cs="Tahoma"/>
                <w:b/>
                <w:lang w:val="pt-BR"/>
              </w:rPr>
              <w:t xml:space="preserve"> DEL </w:t>
            </w:r>
            <w:proofErr w:type="spellStart"/>
            <w:r w:rsidRPr="00AF3DEA">
              <w:rPr>
                <w:rFonts w:ascii="Tahoma" w:hAnsi="Tahoma" w:cs="Tahoma"/>
                <w:b/>
                <w:lang w:val="pt-BR"/>
              </w:rPr>
              <w:t>PERSONAL</w:t>
            </w:r>
            <w:proofErr w:type="spellEnd"/>
            <w:r w:rsidRPr="00AF3DEA">
              <w:rPr>
                <w:rFonts w:ascii="Tahoma" w:hAnsi="Tahoma" w:cs="Tahoma"/>
                <w:b/>
                <w:lang w:val="pt-BR"/>
              </w:rPr>
              <w:t xml:space="preserve"> DE LA EMPRESA PROPONENTE</w:t>
            </w:r>
          </w:p>
        </w:tc>
      </w:tr>
    </w:tbl>
    <w:p w:rsidR="00E26AFE" w:rsidRPr="00AF3DEA" w:rsidRDefault="00E26AFE" w:rsidP="00A14653">
      <w:pPr>
        <w:spacing w:after="240" w:line="240" w:lineRule="auto"/>
        <w:jc w:val="both"/>
        <w:rPr>
          <w:rFonts w:ascii="Tahoma" w:hAnsi="Tahoma" w:cs="Tahoma"/>
          <w:b/>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2758F" w:rsidRPr="00AF3DEA" w:rsidTr="0062758F">
        <w:trPr>
          <w:trHeight w:hRule="exact" w:val="340"/>
        </w:trPr>
        <w:tc>
          <w:tcPr>
            <w:tcW w:w="2691" w:type="dxa"/>
            <w:tcBorders>
              <w:top w:val="nil"/>
              <w:left w:val="nil"/>
              <w:bottom w:val="nil"/>
              <w:right w:val="nil"/>
            </w:tcBorders>
            <w:tcMar>
              <w:left w:w="0" w:type="dxa"/>
              <w:right w:w="0" w:type="dxa"/>
            </w:tcMar>
            <w:vAlign w:val="center"/>
          </w:tcPr>
          <w:p w:rsidR="00E26AFE" w:rsidRPr="00AF3DEA" w:rsidRDefault="00E26AFE" w:rsidP="00A14653">
            <w:pPr>
              <w:spacing w:after="240" w:line="240" w:lineRule="auto"/>
              <w:rPr>
                <w:rFonts w:ascii="Tahoma" w:hAnsi="Tahoma" w:cs="Tahoma"/>
              </w:rPr>
            </w:pPr>
            <w:r w:rsidRPr="00AF3DEA">
              <w:rPr>
                <w:rFonts w:ascii="Tahoma" w:hAnsi="Tahoma" w:cs="Tahoma"/>
              </w:rPr>
              <w:t>Razón Social</w:t>
            </w:r>
          </w:p>
        </w:tc>
        <w:tc>
          <w:tcPr>
            <w:tcW w:w="193" w:type="dxa"/>
            <w:tcBorders>
              <w:top w:val="nil"/>
              <w:left w:val="nil"/>
              <w:bottom w:val="nil"/>
              <w:right w:val="nil"/>
            </w:tcBorders>
            <w:vAlign w:val="center"/>
          </w:tcPr>
          <w:p w:rsidR="00E26AFE" w:rsidRPr="00AF3DEA" w:rsidRDefault="00E26AFE" w:rsidP="00A14653">
            <w:pPr>
              <w:spacing w:after="240" w:line="240" w:lineRule="auto"/>
              <w:jc w:val="center"/>
              <w:rPr>
                <w:rFonts w:ascii="Tahoma" w:hAnsi="Tahoma" w:cs="Tahoma"/>
              </w:rPr>
            </w:pPr>
            <w:r w:rsidRPr="00AF3DEA">
              <w:rPr>
                <w:rFonts w:ascii="Tahoma" w:hAnsi="Tahoma" w:cs="Tahoma"/>
              </w:rPr>
              <w:t>:</w:t>
            </w:r>
          </w:p>
        </w:tc>
        <w:tc>
          <w:tcPr>
            <w:tcW w:w="190" w:type="dxa"/>
            <w:tcBorders>
              <w:top w:val="nil"/>
              <w:left w:val="nil"/>
              <w:bottom w:val="nil"/>
              <w:right w:val="single" w:sz="8" w:space="0" w:color="004990"/>
            </w:tcBorders>
            <w:vAlign w:val="center"/>
          </w:tcPr>
          <w:p w:rsidR="00E26AFE" w:rsidRPr="00AF3DEA" w:rsidRDefault="00E26AFE" w:rsidP="00A14653">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26AFE" w:rsidRPr="00AF3DEA" w:rsidRDefault="00E26AFE" w:rsidP="00A14653">
            <w:pPr>
              <w:spacing w:after="240" w:line="240" w:lineRule="auto"/>
              <w:rPr>
                <w:rFonts w:ascii="Tahoma" w:hAnsi="Tahoma" w:cs="Tahoma"/>
              </w:rPr>
            </w:pPr>
          </w:p>
        </w:tc>
      </w:tr>
      <w:tr w:rsidR="0062758F" w:rsidRPr="00AF3DEA" w:rsidTr="0062758F">
        <w:trPr>
          <w:trHeight w:hRule="exact" w:val="340"/>
        </w:trPr>
        <w:tc>
          <w:tcPr>
            <w:tcW w:w="2691" w:type="dxa"/>
            <w:tcBorders>
              <w:top w:val="nil"/>
              <w:left w:val="nil"/>
              <w:bottom w:val="nil"/>
              <w:right w:val="nil"/>
            </w:tcBorders>
            <w:tcMar>
              <w:left w:w="0" w:type="dxa"/>
              <w:right w:w="0" w:type="dxa"/>
            </w:tcMar>
            <w:vAlign w:val="center"/>
          </w:tcPr>
          <w:p w:rsidR="00E26AFE" w:rsidRPr="00AF3DEA" w:rsidRDefault="00E26AFE" w:rsidP="00A14653">
            <w:pPr>
              <w:spacing w:after="240" w:line="240" w:lineRule="auto"/>
              <w:rPr>
                <w:rFonts w:ascii="Tahoma" w:hAnsi="Tahoma" w:cs="Tahoma"/>
              </w:rPr>
            </w:pPr>
            <w:r w:rsidRPr="00AF3DEA">
              <w:rPr>
                <w:rFonts w:ascii="Tahoma" w:hAnsi="Tahoma" w:cs="Tahoma"/>
              </w:rPr>
              <w:t>Objeto del Proceso</w:t>
            </w:r>
          </w:p>
        </w:tc>
        <w:tc>
          <w:tcPr>
            <w:tcW w:w="193" w:type="dxa"/>
            <w:tcBorders>
              <w:top w:val="nil"/>
              <w:left w:val="nil"/>
              <w:bottom w:val="nil"/>
              <w:right w:val="nil"/>
            </w:tcBorders>
            <w:vAlign w:val="center"/>
          </w:tcPr>
          <w:p w:rsidR="00E26AFE" w:rsidRPr="00AF3DEA" w:rsidRDefault="00E26AFE" w:rsidP="00A14653">
            <w:pPr>
              <w:spacing w:after="240" w:line="240" w:lineRule="auto"/>
              <w:jc w:val="center"/>
              <w:rPr>
                <w:rFonts w:ascii="Tahoma" w:hAnsi="Tahoma" w:cs="Tahoma"/>
              </w:rPr>
            </w:pPr>
            <w:r w:rsidRPr="00AF3DEA">
              <w:rPr>
                <w:rFonts w:ascii="Tahoma" w:hAnsi="Tahoma" w:cs="Tahoma"/>
              </w:rPr>
              <w:t>:</w:t>
            </w:r>
          </w:p>
        </w:tc>
        <w:tc>
          <w:tcPr>
            <w:tcW w:w="190" w:type="dxa"/>
            <w:tcBorders>
              <w:top w:val="nil"/>
              <w:left w:val="nil"/>
              <w:bottom w:val="nil"/>
              <w:right w:val="single" w:sz="8" w:space="0" w:color="004990"/>
            </w:tcBorders>
            <w:vAlign w:val="center"/>
          </w:tcPr>
          <w:p w:rsidR="00E26AFE" w:rsidRPr="00AF3DEA" w:rsidRDefault="00E26AFE" w:rsidP="00A14653">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26AFE" w:rsidRPr="00AF3DEA" w:rsidRDefault="00E26AFE" w:rsidP="00A14653">
            <w:pPr>
              <w:spacing w:after="240" w:line="240" w:lineRule="auto"/>
              <w:rPr>
                <w:rFonts w:ascii="Tahoma" w:hAnsi="Tahoma" w:cs="Tahoma"/>
              </w:rPr>
            </w:pPr>
          </w:p>
        </w:tc>
      </w:tr>
      <w:tr w:rsidR="0062758F" w:rsidRPr="00AF3DEA" w:rsidTr="0062758F">
        <w:trPr>
          <w:trHeight w:hRule="exact" w:val="340"/>
        </w:trPr>
        <w:tc>
          <w:tcPr>
            <w:tcW w:w="2691" w:type="dxa"/>
            <w:tcBorders>
              <w:top w:val="nil"/>
              <w:left w:val="nil"/>
              <w:bottom w:val="nil"/>
              <w:right w:val="nil"/>
            </w:tcBorders>
            <w:tcMar>
              <w:left w:w="0" w:type="dxa"/>
              <w:right w:w="0" w:type="dxa"/>
            </w:tcMar>
            <w:vAlign w:val="center"/>
          </w:tcPr>
          <w:p w:rsidR="00E26AFE" w:rsidRPr="00AF3DEA" w:rsidRDefault="00E26AFE" w:rsidP="00A14653">
            <w:pPr>
              <w:spacing w:after="240" w:line="240" w:lineRule="auto"/>
              <w:rPr>
                <w:rFonts w:ascii="Tahoma" w:hAnsi="Tahoma" w:cs="Tahoma"/>
              </w:rPr>
            </w:pPr>
            <w:r w:rsidRPr="00AF3DEA">
              <w:rPr>
                <w:rFonts w:ascii="Tahoma" w:hAnsi="Tahoma" w:cs="Tahoma"/>
              </w:rPr>
              <w:t>N° de Convocatoria</w:t>
            </w:r>
          </w:p>
        </w:tc>
        <w:tc>
          <w:tcPr>
            <w:tcW w:w="193" w:type="dxa"/>
            <w:tcBorders>
              <w:top w:val="nil"/>
              <w:left w:val="nil"/>
              <w:bottom w:val="nil"/>
              <w:right w:val="nil"/>
            </w:tcBorders>
            <w:vAlign w:val="center"/>
          </w:tcPr>
          <w:p w:rsidR="00E26AFE" w:rsidRPr="00AF3DEA" w:rsidRDefault="00E26AFE" w:rsidP="00A14653">
            <w:pPr>
              <w:spacing w:after="240" w:line="240" w:lineRule="auto"/>
              <w:jc w:val="center"/>
              <w:rPr>
                <w:rFonts w:ascii="Tahoma" w:hAnsi="Tahoma" w:cs="Tahoma"/>
              </w:rPr>
            </w:pPr>
            <w:r w:rsidRPr="00AF3DEA">
              <w:rPr>
                <w:rFonts w:ascii="Tahoma" w:hAnsi="Tahoma" w:cs="Tahoma"/>
              </w:rPr>
              <w:t>:</w:t>
            </w:r>
          </w:p>
        </w:tc>
        <w:tc>
          <w:tcPr>
            <w:tcW w:w="190" w:type="dxa"/>
            <w:tcBorders>
              <w:top w:val="nil"/>
              <w:left w:val="nil"/>
              <w:bottom w:val="nil"/>
              <w:right w:val="single" w:sz="8" w:space="0" w:color="004990"/>
            </w:tcBorders>
            <w:vAlign w:val="center"/>
          </w:tcPr>
          <w:p w:rsidR="00E26AFE" w:rsidRPr="00AF3DEA" w:rsidRDefault="00E26AFE" w:rsidP="00A14653">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26AFE" w:rsidRPr="00AF3DEA" w:rsidRDefault="00E26AFE" w:rsidP="00A14653">
            <w:pPr>
              <w:spacing w:after="240" w:line="240" w:lineRule="auto"/>
              <w:rPr>
                <w:rFonts w:ascii="Tahoma" w:hAnsi="Tahoma" w:cs="Tahoma"/>
              </w:rPr>
            </w:pPr>
          </w:p>
        </w:tc>
      </w:tr>
      <w:tr w:rsidR="0062758F" w:rsidRPr="00AF3DEA" w:rsidTr="0062758F">
        <w:trPr>
          <w:trHeight w:hRule="exact" w:val="340"/>
        </w:trPr>
        <w:tc>
          <w:tcPr>
            <w:tcW w:w="2691" w:type="dxa"/>
            <w:tcBorders>
              <w:top w:val="nil"/>
              <w:left w:val="nil"/>
              <w:bottom w:val="nil"/>
              <w:right w:val="nil"/>
            </w:tcBorders>
            <w:tcMar>
              <w:left w:w="0" w:type="dxa"/>
              <w:right w:w="0" w:type="dxa"/>
            </w:tcMar>
            <w:vAlign w:val="center"/>
          </w:tcPr>
          <w:p w:rsidR="00E26AFE" w:rsidRPr="00AF3DEA" w:rsidRDefault="00E26AFE" w:rsidP="00A14653">
            <w:pPr>
              <w:spacing w:after="240" w:line="240" w:lineRule="auto"/>
              <w:rPr>
                <w:rFonts w:ascii="Tahoma" w:hAnsi="Tahoma" w:cs="Tahoma"/>
              </w:rPr>
            </w:pPr>
            <w:r w:rsidRPr="00AF3DEA">
              <w:rPr>
                <w:rFonts w:ascii="Tahoma" w:hAnsi="Tahoma" w:cs="Tahoma"/>
              </w:rPr>
              <w:t>Lugar y Fecha</w:t>
            </w:r>
          </w:p>
        </w:tc>
        <w:tc>
          <w:tcPr>
            <w:tcW w:w="193" w:type="dxa"/>
            <w:tcBorders>
              <w:top w:val="nil"/>
              <w:left w:val="nil"/>
              <w:bottom w:val="nil"/>
              <w:right w:val="nil"/>
            </w:tcBorders>
            <w:vAlign w:val="center"/>
          </w:tcPr>
          <w:p w:rsidR="00E26AFE" w:rsidRPr="00AF3DEA" w:rsidRDefault="00E26AFE" w:rsidP="00A14653">
            <w:pPr>
              <w:spacing w:after="240" w:line="240" w:lineRule="auto"/>
              <w:jc w:val="center"/>
              <w:rPr>
                <w:rFonts w:ascii="Tahoma" w:hAnsi="Tahoma" w:cs="Tahoma"/>
              </w:rPr>
            </w:pPr>
            <w:r w:rsidRPr="00AF3DEA">
              <w:rPr>
                <w:rFonts w:ascii="Tahoma" w:hAnsi="Tahoma" w:cs="Tahoma"/>
              </w:rPr>
              <w:t>:</w:t>
            </w:r>
          </w:p>
        </w:tc>
        <w:tc>
          <w:tcPr>
            <w:tcW w:w="190" w:type="dxa"/>
            <w:tcBorders>
              <w:top w:val="nil"/>
              <w:left w:val="nil"/>
              <w:bottom w:val="nil"/>
              <w:right w:val="single" w:sz="8" w:space="0" w:color="004990"/>
            </w:tcBorders>
            <w:vAlign w:val="center"/>
          </w:tcPr>
          <w:p w:rsidR="00E26AFE" w:rsidRPr="00AF3DEA" w:rsidRDefault="00E26AFE" w:rsidP="00A14653">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26AFE" w:rsidRPr="00AF3DEA" w:rsidRDefault="00E26AFE" w:rsidP="00A14653">
            <w:pPr>
              <w:spacing w:after="240" w:line="240" w:lineRule="auto"/>
              <w:rPr>
                <w:rFonts w:ascii="Tahoma" w:hAnsi="Tahoma" w:cs="Tahoma"/>
              </w:rPr>
            </w:pPr>
          </w:p>
        </w:tc>
      </w:tr>
    </w:tbl>
    <w:p w:rsidR="00E26AFE" w:rsidRPr="00AF3DEA" w:rsidRDefault="00E26AFE" w:rsidP="00A14653">
      <w:pPr>
        <w:spacing w:after="240" w:line="240" w:lineRule="auto"/>
        <w:jc w:val="both"/>
        <w:rPr>
          <w:rFonts w:ascii="Tahoma" w:hAnsi="Tahoma" w:cs="Tahoma"/>
          <w:lang w:val="es-ES_tradnl"/>
        </w:rPr>
      </w:pPr>
    </w:p>
    <w:p w:rsidR="00E26AFE" w:rsidRPr="00AF3DEA" w:rsidRDefault="00E26AFE" w:rsidP="00A14653">
      <w:pPr>
        <w:spacing w:after="240" w:line="240" w:lineRule="auto"/>
        <w:jc w:val="both"/>
        <w:rPr>
          <w:rFonts w:ascii="Tahoma" w:hAnsi="Tahoma" w:cs="Tahoma"/>
          <w:lang w:val="es-ES_tradnl"/>
        </w:rPr>
      </w:pPr>
      <w:r w:rsidRPr="00AF3DEA">
        <w:rPr>
          <w:rFonts w:ascii="Tahoma" w:hAnsi="Tahoma" w:cs="Tahoma"/>
          <w:lang w:val="es-ES_tradnl"/>
        </w:rPr>
        <w:t>De mi consideración:</w:t>
      </w:r>
    </w:p>
    <w:p w:rsidR="00E26AFE" w:rsidRPr="00AF3DEA" w:rsidRDefault="00E26AFE" w:rsidP="00A14653">
      <w:pPr>
        <w:spacing w:after="240" w:line="240" w:lineRule="auto"/>
        <w:jc w:val="both"/>
        <w:rPr>
          <w:rFonts w:ascii="Tahoma" w:hAnsi="Tahoma" w:cs="Tahoma"/>
          <w:lang w:val="es-ES_tradnl"/>
        </w:rPr>
      </w:pPr>
      <w:r w:rsidRPr="00AF3DEA">
        <w:rPr>
          <w:rFonts w:ascii="Tahoma" w:hAnsi="Tahoma" w:cs="Tahoma"/>
          <w:lang w:val="es-ES_tradnl"/>
        </w:rPr>
        <w:t>En atención a la Convocatoria de referencia, a nombre de la empresa……………………. a la cual es representamos, declaramos expresamente nuestra conformidad y compromiso de cumplimiento, conforme con los siguientes puntos:</w:t>
      </w:r>
    </w:p>
    <w:p w:rsidR="00E26AFE" w:rsidRPr="00AF3DEA" w:rsidRDefault="00E26AFE" w:rsidP="00A14653">
      <w:pPr>
        <w:suppressAutoHyphens/>
        <w:spacing w:after="240" w:line="240" w:lineRule="auto"/>
        <w:jc w:val="both"/>
        <w:rPr>
          <w:rFonts w:ascii="Tahoma" w:hAnsi="Tahoma" w:cs="Tahoma"/>
          <w:b/>
          <w:lang w:val="es-ES_tradnl"/>
        </w:rPr>
      </w:pPr>
      <w:r w:rsidRPr="00AF3DEA">
        <w:rPr>
          <w:rFonts w:ascii="Tahoma" w:hAnsi="Tahoma" w:cs="Tahoma"/>
          <w:b/>
          <w:lang w:val="es-ES_tradnl"/>
        </w:rPr>
        <w:t>I.- De las Condiciones del Proceso</w:t>
      </w:r>
    </w:p>
    <w:p w:rsidR="00E26AFE" w:rsidRPr="00AF3DEA" w:rsidRDefault="00E26AFE" w:rsidP="00A14653">
      <w:pPr>
        <w:numPr>
          <w:ilvl w:val="0"/>
          <w:numId w:val="1"/>
        </w:numPr>
        <w:tabs>
          <w:tab w:val="clear" w:pos="360"/>
          <w:tab w:val="num" w:pos="709"/>
        </w:tabs>
        <w:spacing w:after="240" w:line="240" w:lineRule="auto"/>
        <w:ind w:left="709" w:hanging="425"/>
        <w:jc w:val="both"/>
        <w:rPr>
          <w:rFonts w:ascii="Tahoma" w:hAnsi="Tahoma" w:cs="Tahoma"/>
          <w:lang w:val="es-ES_tradnl"/>
        </w:rPr>
      </w:pPr>
      <w:r w:rsidRPr="00AF3DEA">
        <w:rPr>
          <w:rFonts w:ascii="Tahoma" w:hAnsi="Tahoma" w:cs="Tahoma"/>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E26AFE" w:rsidRPr="00AF3DEA" w:rsidRDefault="00E26AFE" w:rsidP="00A14653">
      <w:pPr>
        <w:numPr>
          <w:ilvl w:val="0"/>
          <w:numId w:val="1"/>
        </w:numPr>
        <w:tabs>
          <w:tab w:val="clear" w:pos="360"/>
          <w:tab w:val="num" w:pos="709"/>
        </w:tabs>
        <w:spacing w:after="240" w:line="240" w:lineRule="auto"/>
        <w:ind w:left="709" w:hanging="425"/>
        <w:jc w:val="both"/>
        <w:rPr>
          <w:rFonts w:ascii="Tahoma" w:hAnsi="Tahoma" w:cs="Tahoma"/>
          <w:lang w:val="es-ES_tradnl"/>
        </w:rPr>
      </w:pPr>
      <w:r w:rsidRPr="00AF3DEA">
        <w:rPr>
          <w:rFonts w:ascii="Tahoma" w:hAnsi="Tahoma" w:cs="Tahoma"/>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26AFE" w:rsidRPr="00AF3DEA" w:rsidRDefault="00E26AFE" w:rsidP="00A14653">
      <w:pPr>
        <w:numPr>
          <w:ilvl w:val="0"/>
          <w:numId w:val="1"/>
        </w:numPr>
        <w:tabs>
          <w:tab w:val="clear" w:pos="360"/>
          <w:tab w:val="num" w:pos="709"/>
        </w:tabs>
        <w:spacing w:after="240" w:line="240" w:lineRule="auto"/>
        <w:ind w:left="709" w:hanging="425"/>
        <w:jc w:val="both"/>
        <w:rPr>
          <w:rFonts w:ascii="Tahoma" w:hAnsi="Tahoma" w:cs="Tahoma"/>
          <w:lang w:val="es-ES_tradnl"/>
        </w:rPr>
      </w:pPr>
      <w:r w:rsidRPr="00AF3DEA">
        <w:rPr>
          <w:rFonts w:ascii="Tahoma" w:hAnsi="Tahoma" w:cs="Tahoma"/>
          <w:lang w:val="es-ES_tradnl"/>
        </w:rPr>
        <w:t>En caso de obtener la adjudicación, nuestra propuesta constituirá un compromiso obligatorio hasta que se prepare y firme el documento de compra.</w:t>
      </w:r>
    </w:p>
    <w:p w:rsidR="00E26AFE" w:rsidRPr="00AF3DEA" w:rsidRDefault="00E26AFE" w:rsidP="00A14653">
      <w:pPr>
        <w:spacing w:after="240" w:line="240" w:lineRule="auto"/>
        <w:jc w:val="both"/>
        <w:rPr>
          <w:rFonts w:ascii="Tahoma" w:hAnsi="Tahoma" w:cs="Tahoma"/>
          <w:b/>
          <w:lang w:val="es-ES_tradnl"/>
        </w:rPr>
      </w:pPr>
      <w:r w:rsidRPr="00AF3DEA">
        <w:rPr>
          <w:rFonts w:ascii="Tahoma" w:hAnsi="Tahoma" w:cs="Tahoma"/>
          <w:b/>
          <w:lang w:val="es-ES_tradnl"/>
        </w:rPr>
        <w:t>II.- Declaración Jurada</w:t>
      </w:r>
    </w:p>
    <w:p w:rsidR="00E26AFE" w:rsidRPr="00AF3DEA" w:rsidRDefault="00E26AFE" w:rsidP="00A14653">
      <w:pPr>
        <w:numPr>
          <w:ilvl w:val="0"/>
          <w:numId w:val="2"/>
        </w:numPr>
        <w:tabs>
          <w:tab w:val="clear" w:pos="360"/>
          <w:tab w:val="num" w:pos="709"/>
        </w:tabs>
        <w:spacing w:after="240" w:line="240" w:lineRule="auto"/>
        <w:ind w:left="709" w:hanging="425"/>
        <w:jc w:val="both"/>
        <w:rPr>
          <w:rFonts w:ascii="Tahoma" w:hAnsi="Tahoma" w:cs="Tahoma"/>
          <w:lang w:val="es-ES_tradnl"/>
        </w:rPr>
      </w:pPr>
      <w:r w:rsidRPr="00AF3DEA">
        <w:rPr>
          <w:rFonts w:ascii="Tahoma" w:hAnsi="Tahoma" w:cs="Tahoma"/>
          <w:lang w:val="es-ES_tradnl"/>
        </w:rPr>
        <w:t xml:space="preserve">Como empresa proponente respetaremos el desempeño de los funcionarios asignados al proceso de contratación por </w:t>
      </w:r>
      <w:r w:rsidR="005D5917" w:rsidRPr="00AF3DEA">
        <w:rPr>
          <w:rFonts w:ascii="Tahoma" w:hAnsi="Tahoma" w:cs="Tahoma"/>
          <w:lang w:val="es-ES_tradnl"/>
        </w:rPr>
        <w:t>ENTEL S.A.</w:t>
      </w:r>
      <w:r w:rsidRPr="00AF3DEA">
        <w:rPr>
          <w:rFonts w:ascii="Tahoma" w:hAnsi="Tahoma" w:cs="Tahoma"/>
          <w:lang w:val="es-ES_tradnl"/>
        </w:rPr>
        <w:t xml:space="preserve"> y no incurriremos en relacionamiento que no sea a través de medio oficial y escrito, siendo el incumplimiento de esta declaración causal de rechazo o descalificación de la propuesta.</w:t>
      </w:r>
    </w:p>
    <w:p w:rsidR="00E26AFE" w:rsidRPr="00AF3DEA" w:rsidRDefault="00E26AFE" w:rsidP="00A14653">
      <w:pPr>
        <w:numPr>
          <w:ilvl w:val="0"/>
          <w:numId w:val="2"/>
        </w:numPr>
        <w:tabs>
          <w:tab w:val="clear" w:pos="360"/>
          <w:tab w:val="num" w:pos="709"/>
        </w:tabs>
        <w:spacing w:after="240" w:line="240" w:lineRule="auto"/>
        <w:ind w:left="709" w:hanging="425"/>
        <w:jc w:val="both"/>
        <w:rPr>
          <w:rFonts w:ascii="Tahoma" w:hAnsi="Tahoma" w:cs="Tahoma"/>
          <w:lang w:val="es-ES_tradnl"/>
        </w:rPr>
      </w:pPr>
      <w:r w:rsidRPr="00AF3DEA">
        <w:rPr>
          <w:rFonts w:ascii="Tahoma" w:hAnsi="Tahoma" w:cs="Tahoma"/>
          <w:lang w:val="es-ES_tradnl"/>
        </w:rPr>
        <w:t xml:space="preserve">Nos comprometemos a denunciar por escrito, ante la Máxima Autoridad Ejecutiva de </w:t>
      </w:r>
      <w:r w:rsidR="005D5917" w:rsidRPr="00AF3DEA">
        <w:rPr>
          <w:rFonts w:ascii="Tahoma" w:hAnsi="Tahoma" w:cs="Tahoma"/>
          <w:lang w:val="es-ES_tradnl"/>
        </w:rPr>
        <w:t>ENTEL S.A.</w:t>
      </w:r>
      <w:r w:rsidRPr="00AF3DEA">
        <w:rPr>
          <w:rFonts w:ascii="Tahoma" w:hAnsi="Tahoma" w:cs="Tahoma"/>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rsidR="00E26AFE" w:rsidRPr="00AF3DEA" w:rsidRDefault="00E26AFE" w:rsidP="00A14653">
      <w:pPr>
        <w:numPr>
          <w:ilvl w:val="0"/>
          <w:numId w:val="2"/>
        </w:numPr>
        <w:tabs>
          <w:tab w:val="clear" w:pos="360"/>
          <w:tab w:val="num" w:pos="709"/>
        </w:tabs>
        <w:spacing w:after="240" w:line="240" w:lineRule="auto"/>
        <w:ind w:left="709" w:hanging="425"/>
        <w:jc w:val="both"/>
        <w:rPr>
          <w:rFonts w:ascii="Tahoma" w:hAnsi="Tahoma" w:cs="Tahoma"/>
          <w:lang w:val="es-ES_tradnl"/>
        </w:rPr>
      </w:pPr>
      <w:r w:rsidRPr="00AF3DEA">
        <w:rPr>
          <w:rFonts w:ascii="Tahoma" w:hAnsi="Tahoma" w:cs="Tahoma"/>
          <w:lang w:val="es-ES_tradnl"/>
        </w:rPr>
        <w:t xml:space="preserve">Afirmamos que no tenemos conflicto de intereses para el presente proceso de contratación y no se ha incurrido en negociaciones previas con ningún funcionario ni Autoridad relacionada a </w:t>
      </w:r>
      <w:r w:rsidR="005D5917" w:rsidRPr="00AF3DEA">
        <w:rPr>
          <w:rFonts w:ascii="Tahoma" w:hAnsi="Tahoma" w:cs="Tahoma"/>
          <w:lang w:val="es-ES_tradnl"/>
        </w:rPr>
        <w:t>ENTEL S.A.</w:t>
      </w:r>
      <w:r w:rsidRPr="00AF3DEA">
        <w:rPr>
          <w:rFonts w:ascii="Tahoma" w:hAnsi="Tahoma" w:cs="Tahoma"/>
          <w:lang w:val="es-ES_tradnl"/>
        </w:rPr>
        <w:t>, ni con terceros ajenos a la institución.</w:t>
      </w:r>
    </w:p>
    <w:p w:rsidR="00E26AFE" w:rsidRPr="00AF3DEA" w:rsidRDefault="00E26AFE" w:rsidP="00A14653">
      <w:pPr>
        <w:spacing w:after="240" w:line="240" w:lineRule="auto"/>
        <w:ind w:left="284"/>
        <w:jc w:val="both"/>
        <w:rPr>
          <w:rFonts w:ascii="Tahoma" w:hAnsi="Tahoma" w:cs="Tahoma"/>
          <w:lang w:val="es-ES_tradnl"/>
        </w:rPr>
      </w:pPr>
      <w:r w:rsidRPr="00AF3DEA">
        <w:rPr>
          <w:rFonts w:ascii="Tahoma" w:hAnsi="Tahoma" w:cs="Tahoma"/>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5D5917" w:rsidRPr="00AF3DEA">
        <w:rPr>
          <w:rFonts w:ascii="Tahoma" w:hAnsi="Tahoma" w:cs="Tahoma"/>
          <w:lang w:val="es-ES_tradnl"/>
        </w:rPr>
        <w:t>ENTEL S.A.</w:t>
      </w:r>
    </w:p>
    <w:p w:rsidR="00E26AFE" w:rsidRPr="00AF3DEA" w:rsidRDefault="00E26AFE" w:rsidP="0062758F">
      <w:pPr>
        <w:spacing w:after="0" w:line="360" w:lineRule="auto"/>
        <w:jc w:val="center"/>
        <w:rPr>
          <w:rFonts w:ascii="Tahoma" w:hAnsi="Tahoma" w:cs="Tahoma"/>
          <w:b/>
          <w:lang w:val="es-ES_tradnl"/>
        </w:rPr>
      </w:pPr>
      <w:r w:rsidRPr="00AF3DEA">
        <w:rPr>
          <w:rFonts w:ascii="Tahoma" w:hAnsi="Tahoma" w:cs="Tahoma"/>
          <w:b/>
          <w:lang w:val="es-ES_tradnl"/>
        </w:rPr>
        <w:t>Representante Legal</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Firma:</w:t>
      </w:r>
      <w:r w:rsidRPr="00AF3DEA">
        <w:rPr>
          <w:rFonts w:ascii="Tahoma" w:hAnsi="Tahoma" w:cs="Tahoma"/>
          <w:lang w:val="es-ES_tradnl"/>
        </w:rPr>
        <w:tab/>
      </w:r>
      <w:r w:rsidRPr="00AF3DEA">
        <w:rPr>
          <w:rFonts w:ascii="Tahoma" w:hAnsi="Tahoma" w:cs="Tahoma"/>
          <w:lang w:val="es-ES_tradnl"/>
        </w:rPr>
        <w:tab/>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Nombre Completo:</w:t>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 xml:space="preserve">C.I.: </w:t>
      </w:r>
      <w:r w:rsidRPr="00AF3DEA">
        <w:rPr>
          <w:rFonts w:ascii="Tahoma" w:hAnsi="Tahoma" w:cs="Tahoma"/>
          <w:lang w:val="es-ES_tradnl"/>
        </w:rPr>
        <w:tab/>
      </w:r>
      <w:r w:rsidRPr="00AF3DEA">
        <w:rPr>
          <w:rFonts w:ascii="Tahoma" w:hAnsi="Tahoma" w:cs="Tahoma"/>
          <w:lang w:val="es-ES_tradnl"/>
        </w:rPr>
        <w:tab/>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Domicilio:</w:t>
      </w:r>
      <w:r w:rsidRPr="00AF3DEA">
        <w:rPr>
          <w:rFonts w:ascii="Tahoma" w:hAnsi="Tahoma" w:cs="Tahoma"/>
          <w:lang w:val="es-ES_tradnl"/>
        </w:rPr>
        <w:tab/>
      </w:r>
      <w:r w:rsidRPr="00AF3DEA">
        <w:rPr>
          <w:rFonts w:ascii="Tahoma" w:hAnsi="Tahoma" w:cs="Tahoma"/>
          <w:lang w:val="es-ES_tradnl"/>
        </w:rPr>
        <w:tab/>
        <w:t>………………………………………………………………………………………………</w:t>
      </w:r>
    </w:p>
    <w:p w:rsidR="00E26AFE" w:rsidRPr="00AF3DEA" w:rsidRDefault="00E26AFE" w:rsidP="00A14653">
      <w:pPr>
        <w:spacing w:after="240" w:line="240" w:lineRule="auto"/>
        <w:jc w:val="both"/>
        <w:rPr>
          <w:rFonts w:ascii="Tahoma" w:hAnsi="Tahoma" w:cs="Tahoma"/>
          <w:lang w:val="es-ES_tradnl"/>
        </w:rPr>
      </w:pPr>
    </w:p>
    <w:p w:rsidR="00E26AFE" w:rsidRPr="00AF3DEA" w:rsidRDefault="00E26AFE" w:rsidP="00A14653">
      <w:pPr>
        <w:spacing w:after="240" w:line="240" w:lineRule="auto"/>
        <w:jc w:val="center"/>
        <w:rPr>
          <w:rFonts w:ascii="Tahoma" w:hAnsi="Tahoma" w:cs="Tahoma"/>
          <w:b/>
          <w:lang w:val="es-ES_tradnl"/>
        </w:rPr>
      </w:pPr>
      <w:r w:rsidRPr="00AF3DEA">
        <w:rPr>
          <w:rFonts w:ascii="Tahoma" w:hAnsi="Tahoma" w:cs="Tahoma"/>
          <w:b/>
          <w:lang w:val="es-ES_tradnl"/>
        </w:rPr>
        <w:t>Personal relacionado al proceso de contratación (empresa proponente)</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Firma:</w:t>
      </w:r>
      <w:r w:rsidRPr="00AF3DEA">
        <w:rPr>
          <w:rFonts w:ascii="Tahoma" w:hAnsi="Tahoma" w:cs="Tahoma"/>
          <w:lang w:val="es-ES_tradnl"/>
        </w:rPr>
        <w:tab/>
      </w:r>
      <w:r w:rsidRPr="00AF3DEA">
        <w:rPr>
          <w:rFonts w:ascii="Tahoma" w:hAnsi="Tahoma" w:cs="Tahoma"/>
          <w:lang w:val="es-ES_tradnl"/>
        </w:rPr>
        <w:tab/>
      </w:r>
      <w:r w:rsidRPr="00AF3DEA">
        <w:rPr>
          <w:rFonts w:ascii="Tahoma" w:hAnsi="Tahoma" w:cs="Tahoma"/>
          <w:lang w:val="es-ES_tradnl"/>
        </w:rPr>
        <w:tab/>
        <w:t xml:space="preserve"> ……………………………………………………………………………………………</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Nombre Completo:</w:t>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 xml:space="preserve">C.I.: </w:t>
      </w:r>
      <w:r w:rsidRPr="00AF3DEA">
        <w:rPr>
          <w:rFonts w:ascii="Tahoma" w:hAnsi="Tahoma" w:cs="Tahoma"/>
          <w:lang w:val="es-ES_tradnl"/>
        </w:rPr>
        <w:tab/>
      </w:r>
      <w:r w:rsidRPr="00AF3DEA">
        <w:rPr>
          <w:rFonts w:ascii="Tahoma" w:hAnsi="Tahoma" w:cs="Tahoma"/>
          <w:lang w:val="es-ES_tradnl"/>
        </w:rPr>
        <w:tab/>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 xml:space="preserve">Domicilio: </w:t>
      </w:r>
      <w:r w:rsidRPr="00AF3DEA">
        <w:rPr>
          <w:rFonts w:ascii="Tahoma" w:hAnsi="Tahoma" w:cs="Tahoma"/>
          <w:lang w:val="es-ES_tradnl"/>
        </w:rPr>
        <w:tab/>
      </w:r>
      <w:r w:rsidRPr="00AF3DEA">
        <w:rPr>
          <w:rFonts w:ascii="Tahoma" w:hAnsi="Tahoma" w:cs="Tahoma"/>
          <w:lang w:val="es-ES_tradnl"/>
        </w:rPr>
        <w:tab/>
        <w:t>…………………………………………………………………………………………….</w:t>
      </w:r>
    </w:p>
    <w:p w:rsidR="0062758F" w:rsidRDefault="0062758F" w:rsidP="0062758F">
      <w:pPr>
        <w:spacing w:after="0" w:line="360" w:lineRule="auto"/>
        <w:jc w:val="both"/>
        <w:rPr>
          <w:rFonts w:ascii="Tahoma" w:hAnsi="Tahoma" w:cs="Tahoma"/>
          <w:lang w:val="es-ES_tradnl"/>
        </w:rPr>
      </w:pP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Firma:</w:t>
      </w:r>
      <w:r w:rsidRPr="00AF3DEA">
        <w:rPr>
          <w:rFonts w:ascii="Tahoma" w:hAnsi="Tahoma" w:cs="Tahoma"/>
          <w:lang w:val="es-ES_tradnl"/>
        </w:rPr>
        <w:tab/>
      </w:r>
      <w:r w:rsidRPr="00AF3DEA">
        <w:rPr>
          <w:rFonts w:ascii="Tahoma" w:hAnsi="Tahoma" w:cs="Tahoma"/>
          <w:lang w:val="es-ES_tradnl"/>
        </w:rPr>
        <w:tab/>
      </w:r>
      <w:r w:rsidRPr="00AF3DEA">
        <w:rPr>
          <w:rFonts w:ascii="Tahoma" w:hAnsi="Tahoma" w:cs="Tahoma"/>
          <w:lang w:val="es-ES_tradnl"/>
        </w:rPr>
        <w:tab/>
        <w:t xml:space="preserve"> …………………………………………………………………………………………..</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Nombre Completo:</w:t>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 xml:space="preserve">C.I.: </w:t>
      </w:r>
      <w:r w:rsidRPr="00AF3DEA">
        <w:rPr>
          <w:rFonts w:ascii="Tahoma" w:hAnsi="Tahoma" w:cs="Tahoma"/>
          <w:lang w:val="es-ES_tradnl"/>
        </w:rPr>
        <w:tab/>
      </w:r>
      <w:r w:rsidRPr="00AF3DEA">
        <w:rPr>
          <w:rFonts w:ascii="Tahoma" w:hAnsi="Tahoma" w:cs="Tahoma"/>
          <w:lang w:val="es-ES_tradnl"/>
        </w:rPr>
        <w:tab/>
      </w:r>
      <w:r w:rsidRPr="00AF3DEA">
        <w:rPr>
          <w:rFonts w:ascii="Tahoma" w:hAnsi="Tahoma" w:cs="Tahoma"/>
          <w:lang w:val="es-ES_tradnl"/>
        </w:rPr>
        <w:tab/>
        <w:t>……………………………………………………………………………………………</w:t>
      </w: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 xml:space="preserve">Domicilio: </w:t>
      </w:r>
      <w:r w:rsidRPr="00AF3DEA">
        <w:rPr>
          <w:rFonts w:ascii="Tahoma" w:hAnsi="Tahoma" w:cs="Tahoma"/>
          <w:lang w:val="es-ES_tradnl"/>
        </w:rPr>
        <w:tab/>
      </w:r>
      <w:r w:rsidRPr="00AF3DEA">
        <w:rPr>
          <w:rFonts w:ascii="Tahoma" w:hAnsi="Tahoma" w:cs="Tahoma"/>
          <w:lang w:val="es-ES_tradnl"/>
        </w:rPr>
        <w:tab/>
        <w:t>……………………………………………………………………………………………</w:t>
      </w:r>
    </w:p>
    <w:p w:rsidR="0062758F" w:rsidRDefault="0062758F" w:rsidP="0062758F">
      <w:pPr>
        <w:spacing w:after="0" w:line="360" w:lineRule="auto"/>
        <w:jc w:val="both"/>
        <w:rPr>
          <w:rFonts w:ascii="Tahoma" w:hAnsi="Tahoma" w:cs="Tahoma"/>
          <w:lang w:val="es-ES_tradnl"/>
        </w:rPr>
      </w:pPr>
    </w:p>
    <w:p w:rsidR="00E26AFE" w:rsidRPr="00AF3DEA" w:rsidRDefault="00E26AFE" w:rsidP="0062758F">
      <w:pPr>
        <w:spacing w:after="0" w:line="360" w:lineRule="auto"/>
        <w:jc w:val="both"/>
        <w:rPr>
          <w:rFonts w:ascii="Tahoma" w:hAnsi="Tahoma" w:cs="Tahoma"/>
          <w:lang w:val="es-ES_tradnl"/>
        </w:rPr>
      </w:pPr>
      <w:r w:rsidRPr="00AF3DEA">
        <w:rPr>
          <w:rFonts w:ascii="Tahoma" w:hAnsi="Tahoma" w:cs="Tahoma"/>
          <w:lang w:val="es-ES_tradnl"/>
        </w:rPr>
        <w:t xml:space="preserve">Lugar,  fecha: </w:t>
      </w:r>
      <w:r w:rsidRPr="00AF3DEA">
        <w:rPr>
          <w:rFonts w:ascii="Tahoma" w:hAnsi="Tahoma" w:cs="Tahoma"/>
          <w:lang w:val="es-ES_tradnl"/>
        </w:rPr>
        <w:tab/>
        <w:t>……………………………………………………………………………………………</w:t>
      </w: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p w:rsidR="00E26AFE" w:rsidRPr="00AF3DEA" w:rsidRDefault="00E26AFE" w:rsidP="00A14653">
      <w:pPr>
        <w:spacing w:after="240" w:line="240" w:lineRule="auto"/>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E26AFE" w:rsidRPr="00AF3DEA" w:rsidTr="00E26AFE">
        <w:trPr>
          <w:trHeight w:val="617"/>
        </w:trPr>
        <w:tc>
          <w:tcPr>
            <w:tcW w:w="2410" w:type="dxa"/>
            <w:shd w:val="clear" w:color="auto" w:fill="004990"/>
            <w:vAlign w:val="center"/>
          </w:tcPr>
          <w:p w:rsidR="00E26AFE" w:rsidRPr="00AF3DEA" w:rsidRDefault="00E26AFE" w:rsidP="00A14653">
            <w:pPr>
              <w:pStyle w:val="Textoindependiente3"/>
              <w:spacing w:after="240"/>
              <w:jc w:val="center"/>
              <w:rPr>
                <w:rFonts w:ascii="Tahoma" w:hAnsi="Tahoma" w:cs="Tahoma"/>
                <w:b/>
                <w:sz w:val="28"/>
                <w:szCs w:val="28"/>
                <w:lang w:val="pt-BR"/>
              </w:rPr>
            </w:pPr>
            <w:r w:rsidRPr="00AF3DEA">
              <w:rPr>
                <w:rFonts w:ascii="Tahoma" w:hAnsi="Tahoma" w:cs="Tahoma"/>
                <w:b/>
                <w:sz w:val="28"/>
                <w:szCs w:val="28"/>
                <w:lang w:val="pt-BR"/>
              </w:rPr>
              <w:t xml:space="preserve">ANEXO No. </w:t>
            </w:r>
            <w:proofErr w:type="gramStart"/>
            <w:r w:rsidRPr="00AF3DEA">
              <w:rPr>
                <w:rFonts w:ascii="Tahoma" w:hAnsi="Tahoma" w:cs="Tahoma"/>
                <w:b/>
                <w:sz w:val="28"/>
                <w:szCs w:val="28"/>
                <w:lang w:val="pt-BR"/>
              </w:rPr>
              <w:t>3</w:t>
            </w:r>
            <w:proofErr w:type="gramEnd"/>
          </w:p>
        </w:tc>
        <w:tc>
          <w:tcPr>
            <w:tcW w:w="6591" w:type="dxa"/>
            <w:vAlign w:val="center"/>
          </w:tcPr>
          <w:p w:rsidR="00E26AFE" w:rsidRPr="00AF3DEA" w:rsidRDefault="00E26AFE" w:rsidP="00A14653">
            <w:pPr>
              <w:spacing w:after="240" w:line="240" w:lineRule="auto"/>
              <w:ind w:left="567"/>
              <w:jc w:val="center"/>
              <w:rPr>
                <w:rFonts w:ascii="Tahoma" w:hAnsi="Tahoma" w:cs="Tahoma"/>
                <w:b/>
                <w:lang w:val="pt-BR"/>
              </w:rPr>
            </w:pPr>
            <w:r w:rsidRPr="00AF3DEA">
              <w:rPr>
                <w:rFonts w:ascii="Tahoma" w:hAnsi="Tahoma" w:cs="Tahoma"/>
                <w:b/>
                <w:lang w:val="es-ES_tradnl"/>
              </w:rPr>
              <w:t>DOCUMENTO DE COMPRA</w:t>
            </w:r>
          </w:p>
        </w:tc>
      </w:tr>
    </w:tbl>
    <w:p w:rsidR="00E26AFE" w:rsidRPr="00AF3DEA" w:rsidRDefault="00E26AFE" w:rsidP="00A14653">
      <w:pPr>
        <w:spacing w:after="240" w:line="240" w:lineRule="auto"/>
        <w:jc w:val="center"/>
        <w:rPr>
          <w:rFonts w:ascii="Tahoma" w:hAnsi="Tahoma" w:cs="Tahoma"/>
          <w:b/>
          <w:sz w:val="21"/>
          <w:szCs w:val="21"/>
        </w:rPr>
      </w:pPr>
    </w:p>
    <w:p w:rsidR="00E26AFE" w:rsidRPr="00AF3DEA" w:rsidRDefault="00E26AFE" w:rsidP="00A14653">
      <w:pPr>
        <w:spacing w:after="240" w:line="240" w:lineRule="auto"/>
        <w:jc w:val="center"/>
        <w:rPr>
          <w:rFonts w:ascii="Tahoma" w:hAnsi="Tahoma" w:cs="Tahoma"/>
          <w:b/>
          <w:sz w:val="21"/>
          <w:szCs w:val="21"/>
        </w:rPr>
      </w:pPr>
    </w:p>
    <w:p w:rsidR="00E26AFE" w:rsidRPr="00AF3DEA" w:rsidRDefault="00E26AFE" w:rsidP="00A14653">
      <w:pPr>
        <w:spacing w:after="240" w:line="240" w:lineRule="auto"/>
        <w:jc w:val="center"/>
        <w:rPr>
          <w:rFonts w:ascii="Tahoma" w:hAnsi="Tahoma" w:cs="Tahoma"/>
          <w:b/>
          <w:sz w:val="21"/>
          <w:szCs w:val="21"/>
        </w:rPr>
      </w:pPr>
      <w:r w:rsidRPr="00AF3DEA">
        <w:rPr>
          <w:rFonts w:ascii="Tahoma" w:hAnsi="Tahoma" w:cs="Tahoma"/>
          <w:b/>
          <w:sz w:val="21"/>
          <w:szCs w:val="21"/>
        </w:rPr>
        <w:t>CONTRATO PRIVADO</w:t>
      </w:r>
    </w:p>
    <w:p w:rsidR="00E26AFE" w:rsidRPr="00AF3DEA" w:rsidRDefault="00E26AFE" w:rsidP="00A14653">
      <w:pPr>
        <w:spacing w:after="240" w:line="240" w:lineRule="auto"/>
        <w:jc w:val="both"/>
        <w:rPr>
          <w:rFonts w:ascii="Tahoma" w:eastAsia="Calibri" w:hAnsi="Tahoma" w:cs="Tahoma"/>
          <w:iCs/>
          <w:sz w:val="21"/>
          <w:szCs w:val="21"/>
        </w:rPr>
      </w:pPr>
      <w:r w:rsidRPr="00AF3DEA">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E26AFE" w:rsidRPr="00AF3DEA" w:rsidRDefault="00E26AFE" w:rsidP="00A14653">
      <w:pPr>
        <w:spacing w:after="240" w:line="240" w:lineRule="auto"/>
        <w:jc w:val="both"/>
        <w:rPr>
          <w:rFonts w:ascii="Tahoma" w:eastAsia="Calibri" w:hAnsi="Tahoma" w:cs="Tahoma"/>
          <w:b/>
          <w:iCs/>
          <w:sz w:val="21"/>
          <w:szCs w:val="21"/>
          <w:u w:val="single"/>
        </w:rPr>
      </w:pPr>
      <w:r w:rsidRPr="00AF3DEA">
        <w:rPr>
          <w:rFonts w:ascii="Tahoma" w:eastAsia="Calibri" w:hAnsi="Tahoma" w:cs="Tahoma"/>
          <w:b/>
          <w:iCs/>
          <w:sz w:val="21"/>
          <w:szCs w:val="21"/>
          <w:u w:val="single"/>
        </w:rPr>
        <w:t>PRIMERA: PARTES CONTRATANTES</w:t>
      </w:r>
      <w:r w:rsidRPr="00AF3DEA">
        <w:rPr>
          <w:rFonts w:ascii="Tahoma" w:eastAsia="Calibri" w:hAnsi="Tahoma" w:cs="Tahoma"/>
          <w:b/>
          <w:iCs/>
          <w:sz w:val="21"/>
          <w:szCs w:val="21"/>
        </w:rPr>
        <w:t xml:space="preserve">.- </w:t>
      </w:r>
      <w:r w:rsidRPr="00AF3DEA">
        <w:rPr>
          <w:rFonts w:ascii="Tahoma" w:eastAsia="Calibri" w:hAnsi="Tahoma" w:cs="Tahoma"/>
          <w:iCs/>
          <w:sz w:val="21"/>
          <w:szCs w:val="21"/>
        </w:rPr>
        <w:t>Intervienen en la suscripción del contrato</w:t>
      </w:r>
      <w:r w:rsidRPr="00AF3DEA">
        <w:rPr>
          <w:rFonts w:ascii="Tahoma" w:eastAsia="Calibri" w:hAnsi="Tahoma" w:cs="Tahoma"/>
          <w:b/>
          <w:iCs/>
          <w:sz w:val="21"/>
          <w:szCs w:val="21"/>
        </w:rPr>
        <w:t xml:space="preserve">: </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1.1</w:t>
      </w:r>
      <w:r w:rsidRPr="00AF3DEA">
        <w:rPr>
          <w:rFonts w:ascii="Tahoma" w:hAnsi="Tahoma" w:cs="Tahoma"/>
          <w:sz w:val="21"/>
          <w:szCs w:val="21"/>
        </w:rPr>
        <w:tab/>
        <w:t>La</w:t>
      </w:r>
      <w:r w:rsidRPr="00AF3DEA">
        <w:rPr>
          <w:rFonts w:ascii="Tahoma" w:hAnsi="Tahoma" w:cs="Tahoma"/>
          <w:b/>
          <w:sz w:val="21"/>
          <w:szCs w:val="21"/>
        </w:rPr>
        <w:t xml:space="preserve"> EMPRESA NACIONAL DE TELECOMUNICACIONES SOCIEDAD ANÓNIMA      </w:t>
      </w:r>
      <w:r w:rsidRPr="00AF3DEA">
        <w:rPr>
          <w:rFonts w:ascii="Tahoma" w:hAnsi="Tahoma" w:cs="Tahoma"/>
          <w:sz w:val="21"/>
          <w:szCs w:val="21"/>
        </w:rPr>
        <w:t xml:space="preserve">  </w:t>
      </w:r>
      <w:r w:rsidR="005D5917" w:rsidRPr="00AF3DEA">
        <w:rPr>
          <w:rFonts w:ascii="Tahoma" w:hAnsi="Tahoma" w:cs="Tahoma"/>
          <w:b/>
          <w:sz w:val="21"/>
          <w:szCs w:val="21"/>
        </w:rPr>
        <w:t>ENTEL S.A.</w:t>
      </w:r>
      <w:r w:rsidRPr="00AF3DEA">
        <w:rPr>
          <w:rFonts w:ascii="Tahoma" w:hAnsi="Tahoma" w:cs="Tahoma"/>
          <w:sz w:val="21"/>
          <w:szCs w:val="21"/>
        </w:rPr>
        <w:t xml:space="preserve"> con Matrícula de </w:t>
      </w:r>
      <w:proofErr w:type="spellStart"/>
      <w:r w:rsidRPr="00AF3DEA">
        <w:rPr>
          <w:rFonts w:ascii="Tahoma" w:hAnsi="Tahoma" w:cs="Tahoma"/>
          <w:sz w:val="21"/>
          <w:szCs w:val="21"/>
        </w:rPr>
        <w:t>Fundempresa</w:t>
      </w:r>
      <w:proofErr w:type="spellEnd"/>
      <w:r w:rsidRPr="00AF3DEA">
        <w:rPr>
          <w:rFonts w:ascii="Tahoma" w:hAnsi="Tahoma" w:cs="Tahoma"/>
          <w:sz w:val="21"/>
          <w:szCs w:val="21"/>
        </w:rPr>
        <w:t xml:space="preserve"> N° 00013290, con </w:t>
      </w:r>
      <w:proofErr w:type="spellStart"/>
      <w:r w:rsidRPr="00AF3DEA">
        <w:rPr>
          <w:rFonts w:ascii="Tahoma" w:hAnsi="Tahoma" w:cs="Tahoma"/>
          <w:sz w:val="21"/>
          <w:szCs w:val="21"/>
        </w:rPr>
        <w:t>NIT</w:t>
      </w:r>
      <w:proofErr w:type="spellEnd"/>
      <w:r w:rsidRPr="00AF3DEA">
        <w:rPr>
          <w:rFonts w:ascii="Tahoma" w:hAnsi="Tahoma" w:cs="Tahoma"/>
          <w:sz w:val="21"/>
          <w:szCs w:val="21"/>
        </w:rPr>
        <w:t xml:space="preserve"> 1020703023, legalmente representada por los señores 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 xml:space="preserve">, Gerente General, conforme del Testimonio Poder General de Administración N° 319/2013 de 12/04/13, </w:t>
      </w:r>
      <w:r w:rsidRPr="00AF3DEA">
        <w:rPr>
          <w:rFonts w:ascii="Tahoma" w:hAnsi="Tahoma" w:cs="Tahoma"/>
          <w:bCs/>
          <w:sz w:val="21"/>
          <w:szCs w:val="21"/>
        </w:rPr>
        <w:t xml:space="preserve">Salvador Emilio Pinto Marín, </w:t>
      </w:r>
      <w:r w:rsidRPr="00AF3DEA">
        <w:rPr>
          <w:rFonts w:ascii="Tahoma" w:hAnsi="Tahoma" w:cs="Tahoma"/>
          <w:sz w:val="21"/>
          <w:szCs w:val="21"/>
        </w:rPr>
        <w:t xml:space="preserve">Gerente de Finanzas y Administración y </w:t>
      </w:r>
      <w:r w:rsidRPr="00AF3DEA">
        <w:rPr>
          <w:rFonts w:ascii="Tahoma" w:hAnsi="Tahoma" w:cs="Tahoma"/>
          <w:bCs/>
          <w:sz w:val="21"/>
          <w:szCs w:val="21"/>
        </w:rPr>
        <w:t xml:space="preserve">Sócrates Emilio Evia Viscarra </w:t>
      </w:r>
      <w:r w:rsidRPr="00AF3DEA">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AF3DEA">
        <w:rPr>
          <w:rFonts w:ascii="Tahoma" w:hAnsi="Tahoma" w:cs="Tahoma"/>
          <w:bCs/>
          <w:sz w:val="21"/>
          <w:szCs w:val="21"/>
        </w:rPr>
        <w:t>;</w:t>
      </w:r>
    </w:p>
    <w:p w:rsidR="00E26AFE" w:rsidRPr="00AF3DEA" w:rsidRDefault="00E26AFE" w:rsidP="00A14653">
      <w:pPr>
        <w:tabs>
          <w:tab w:val="left" w:pos="-2410"/>
        </w:tabs>
        <w:suppressAutoHyphens/>
        <w:spacing w:after="240" w:line="240" w:lineRule="auto"/>
        <w:ind w:left="567" w:hanging="567"/>
        <w:jc w:val="both"/>
        <w:rPr>
          <w:rFonts w:ascii="Tahoma" w:hAnsi="Tahoma" w:cs="Tahoma"/>
          <w:sz w:val="21"/>
          <w:szCs w:val="21"/>
        </w:rPr>
      </w:pPr>
      <w:r w:rsidRPr="00AF3DEA">
        <w:rPr>
          <w:rFonts w:ascii="Tahoma" w:hAnsi="Tahoma" w:cs="Tahoma"/>
          <w:sz w:val="21"/>
          <w:szCs w:val="21"/>
        </w:rPr>
        <w:t>1.2</w:t>
      </w:r>
      <w:r w:rsidRPr="00AF3DEA">
        <w:rPr>
          <w:rFonts w:ascii="Tahoma" w:hAnsi="Tahoma" w:cs="Tahoma"/>
          <w:sz w:val="21"/>
          <w:szCs w:val="21"/>
        </w:rPr>
        <w:tab/>
        <w:t xml:space="preserve">La …………………………………………………………………., con Matrícula de </w:t>
      </w:r>
      <w:proofErr w:type="spellStart"/>
      <w:r w:rsidRPr="00AF3DEA">
        <w:rPr>
          <w:rFonts w:ascii="Tahoma" w:hAnsi="Tahoma" w:cs="Tahoma"/>
          <w:sz w:val="21"/>
          <w:szCs w:val="21"/>
        </w:rPr>
        <w:t>Fundempresa</w:t>
      </w:r>
      <w:proofErr w:type="spellEnd"/>
      <w:r w:rsidRPr="00AF3DEA">
        <w:rPr>
          <w:rFonts w:ascii="Tahoma" w:hAnsi="Tahoma" w:cs="Tahoma"/>
          <w:sz w:val="21"/>
          <w:szCs w:val="21"/>
        </w:rPr>
        <w:t xml:space="preserve"> N° …………….., con </w:t>
      </w:r>
      <w:proofErr w:type="spellStart"/>
      <w:r w:rsidRPr="00AF3DEA">
        <w:rPr>
          <w:rFonts w:ascii="Tahoma" w:hAnsi="Tahoma" w:cs="Tahoma"/>
          <w:sz w:val="21"/>
          <w:szCs w:val="21"/>
        </w:rPr>
        <w:t>NIT</w:t>
      </w:r>
      <w:proofErr w:type="spellEnd"/>
      <w:r w:rsidRPr="00AF3DEA">
        <w:rPr>
          <w:rFonts w:ascii="Tahoma" w:hAnsi="Tahoma" w:cs="Tahoma"/>
          <w:sz w:val="21"/>
          <w:szCs w:val="21"/>
        </w:rPr>
        <w:t xml:space="preserve"> ………………………..legalmente representada por ………………………………, según Testimonio de Poder ……………………………….. N° …………de fecha …………………………,  otorgado ante  la Notaria de Fe Pública N° …..</w:t>
      </w:r>
      <w:proofErr w:type="gramStart"/>
      <w:r w:rsidRPr="00AF3DEA">
        <w:rPr>
          <w:rFonts w:ascii="Tahoma" w:hAnsi="Tahoma" w:cs="Tahoma"/>
          <w:sz w:val="21"/>
          <w:szCs w:val="21"/>
        </w:rPr>
        <w:t>a</w:t>
      </w:r>
      <w:proofErr w:type="gramEnd"/>
      <w:r w:rsidRPr="00AF3DEA">
        <w:rPr>
          <w:rFonts w:ascii="Tahoma" w:hAnsi="Tahoma" w:cs="Tahoma"/>
          <w:sz w:val="21"/>
          <w:szCs w:val="21"/>
        </w:rPr>
        <w:t xml:space="preserve"> cargo de la Dr. ………………….,  del distrito Judicial de ………………., en lo posterior y para efectos del presente contrato se denominara el </w:t>
      </w:r>
      <w:r w:rsidRPr="00AF3DEA">
        <w:rPr>
          <w:rFonts w:ascii="Tahoma" w:hAnsi="Tahoma" w:cs="Tahoma"/>
          <w:b/>
          <w:sz w:val="21"/>
          <w:szCs w:val="21"/>
        </w:rPr>
        <w:t>PROVEEDOR</w:t>
      </w:r>
      <w:r w:rsidRPr="00AF3DEA">
        <w:rPr>
          <w:rFonts w:ascii="Tahoma" w:hAnsi="Tahoma" w:cs="Tahoma"/>
          <w:sz w:val="21"/>
          <w:szCs w:val="21"/>
        </w:rPr>
        <w:t>.</w:t>
      </w:r>
    </w:p>
    <w:p w:rsidR="00E26AFE" w:rsidRPr="00AF3DEA" w:rsidRDefault="00E26AFE" w:rsidP="00A14653">
      <w:pPr>
        <w:tabs>
          <w:tab w:val="left" w:pos="-2410"/>
        </w:tabs>
        <w:suppressAutoHyphens/>
        <w:spacing w:after="240" w:line="240" w:lineRule="auto"/>
        <w:ind w:left="567" w:hanging="567"/>
        <w:jc w:val="both"/>
        <w:rPr>
          <w:rFonts w:ascii="Tahoma" w:hAnsi="Tahoma" w:cs="Tahoma"/>
          <w:b/>
          <w:iCs/>
          <w:sz w:val="21"/>
          <w:szCs w:val="21"/>
          <w:u w:val="single"/>
        </w:rPr>
      </w:pPr>
      <w:r w:rsidRPr="00AF3DEA">
        <w:rPr>
          <w:rFonts w:ascii="Tahoma" w:hAnsi="Tahoma" w:cs="Tahoma"/>
          <w:sz w:val="21"/>
          <w:szCs w:val="21"/>
        </w:rPr>
        <w:t>1.3</w:t>
      </w:r>
      <w:r w:rsidRPr="00AF3DEA">
        <w:rPr>
          <w:rFonts w:ascii="Tahoma" w:hAnsi="Tahoma" w:cs="Tahoma"/>
          <w:sz w:val="21"/>
          <w:szCs w:val="21"/>
        </w:rPr>
        <w:tab/>
        <w:t xml:space="preserve">Tanto </w:t>
      </w:r>
      <w:r w:rsidR="005D5917" w:rsidRPr="00AF3DEA">
        <w:rPr>
          <w:rFonts w:ascii="Tahoma" w:hAnsi="Tahoma" w:cs="Tahoma"/>
          <w:sz w:val="21"/>
          <w:szCs w:val="21"/>
        </w:rPr>
        <w:t>ENTEL S.A.</w:t>
      </w:r>
      <w:r w:rsidRPr="00AF3DEA">
        <w:rPr>
          <w:rFonts w:ascii="Tahoma" w:hAnsi="Tahoma" w:cs="Tahoma"/>
          <w:sz w:val="21"/>
          <w:szCs w:val="21"/>
        </w:rPr>
        <w:t xml:space="preserve"> como el PROVEEDOR se denominarán indistintamente como “Parte” o  “Partes” cuando se haga referencia a </w:t>
      </w:r>
      <w:r w:rsidR="005D5917" w:rsidRPr="00AF3DEA">
        <w:rPr>
          <w:rFonts w:ascii="Tahoma" w:hAnsi="Tahoma" w:cs="Tahoma"/>
          <w:sz w:val="21"/>
          <w:szCs w:val="21"/>
        </w:rPr>
        <w:t>ENTEL S.A.</w:t>
      </w:r>
      <w:r w:rsidRPr="00AF3DEA">
        <w:rPr>
          <w:rFonts w:ascii="Tahoma" w:hAnsi="Tahoma" w:cs="Tahoma"/>
          <w:sz w:val="21"/>
          <w:szCs w:val="21"/>
        </w:rPr>
        <w:t xml:space="preserve"> como al PROVEEDOR en forma conjunta.</w:t>
      </w:r>
    </w:p>
    <w:p w:rsidR="00E26AFE" w:rsidRPr="00AF3DEA" w:rsidRDefault="00E26AFE" w:rsidP="00A14653">
      <w:pPr>
        <w:spacing w:after="240" w:line="240" w:lineRule="auto"/>
        <w:contextualSpacing/>
        <w:jc w:val="both"/>
        <w:rPr>
          <w:rFonts w:ascii="Tahoma" w:hAnsi="Tahoma" w:cs="Tahoma"/>
          <w:sz w:val="21"/>
          <w:szCs w:val="21"/>
        </w:rPr>
      </w:pPr>
      <w:r w:rsidRPr="00AF3DEA">
        <w:rPr>
          <w:rFonts w:ascii="Tahoma" w:hAnsi="Tahoma" w:cs="Tahoma"/>
          <w:b/>
          <w:iCs/>
          <w:sz w:val="21"/>
          <w:szCs w:val="21"/>
          <w:u w:val="single"/>
        </w:rPr>
        <w:t>SEGUNDA: ANTECEDENTES</w:t>
      </w:r>
      <w:r w:rsidRPr="00AF3DEA">
        <w:rPr>
          <w:rFonts w:ascii="Tahoma" w:hAnsi="Tahoma" w:cs="Tahoma"/>
          <w:b/>
          <w:iCs/>
          <w:sz w:val="21"/>
          <w:szCs w:val="21"/>
        </w:rPr>
        <w:t xml:space="preserve">.- </w:t>
      </w:r>
      <w:r w:rsidRPr="00AF3DEA">
        <w:rPr>
          <w:rFonts w:ascii="Tahoma" w:hAnsi="Tahoma" w:cs="Tahoma"/>
          <w:sz w:val="21"/>
          <w:szCs w:val="21"/>
        </w:rPr>
        <w:t xml:space="preserve">La Gerencia </w:t>
      </w:r>
      <w:r w:rsidRPr="00AF3DEA">
        <w:rPr>
          <w:rFonts w:ascii="Tahoma" w:hAnsi="Tahoma" w:cs="Tahoma"/>
          <w:iCs/>
          <w:sz w:val="21"/>
          <w:szCs w:val="21"/>
        </w:rPr>
        <w:t>de Tecnología,</w:t>
      </w:r>
      <w:r w:rsidRPr="00AF3DEA">
        <w:rPr>
          <w:rFonts w:ascii="Tahoma" w:hAnsi="Tahoma" w:cs="Tahoma"/>
          <w:sz w:val="21"/>
          <w:szCs w:val="21"/>
        </w:rPr>
        <w:t xml:space="preserve"> mediante nota interna …………. </w:t>
      </w:r>
      <w:r w:rsidRPr="00AF3DEA">
        <w:rPr>
          <w:rFonts w:ascii="Tahoma" w:hAnsi="Tahoma" w:cs="Tahoma"/>
          <w:iCs/>
          <w:sz w:val="21"/>
          <w:szCs w:val="21"/>
        </w:rPr>
        <w:t>de fecha ………………</w:t>
      </w:r>
      <w:r w:rsidRPr="00AF3DEA">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Para tal efecto presentaron sus propuestas las empresas ……………………………………………… de conformidad al Formulario de Recepción de Propuestas  de fecha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w:t>
      </w:r>
      <w:r w:rsidR="005D5917" w:rsidRPr="00AF3DEA">
        <w:rPr>
          <w:rFonts w:ascii="Tahoma" w:hAnsi="Tahoma" w:cs="Tahoma"/>
          <w:sz w:val="21"/>
          <w:szCs w:val="21"/>
        </w:rPr>
        <w:t>ENTEL S.A.</w:t>
      </w:r>
      <w:r w:rsidRPr="00AF3DEA">
        <w:rPr>
          <w:rFonts w:ascii="Tahoma" w:hAnsi="Tahoma" w:cs="Tahoma"/>
          <w:sz w:val="21"/>
          <w:szCs w:val="21"/>
        </w:rPr>
        <w:t xml:space="preserve"> mediante nota …………………………………….de fecha …………………………………..adjudica  en favor de la empresa …………………………………………. de  la </w:t>
      </w:r>
      <w:r w:rsidRPr="00AF3DEA">
        <w:rPr>
          <w:rFonts w:ascii="Tahoma" w:hAnsi="Tahoma" w:cs="Tahoma"/>
          <w:sz w:val="21"/>
          <w:szCs w:val="21"/>
        </w:rPr>
        <w:lastRenderedPageBreak/>
        <w:t>Invitación Directa Abreviada N° …………………….  para la “…………………………………………………………..”</w:t>
      </w:r>
      <w:r w:rsidRPr="00AF3DEA">
        <w:rPr>
          <w:rFonts w:ascii="Tahoma" w:hAnsi="Tahoma" w:cs="Tahoma"/>
          <w:iCs/>
          <w:sz w:val="21"/>
          <w:szCs w:val="21"/>
        </w:rPr>
        <w:t>;</w:t>
      </w:r>
      <w:r w:rsidRPr="00AF3DEA">
        <w:rPr>
          <w:rFonts w:ascii="Tahoma" w:hAnsi="Tahoma" w:cs="Tahoma"/>
          <w:sz w:val="21"/>
          <w:szCs w:val="21"/>
        </w:rPr>
        <w:t xml:space="preserve"> en consecuencia la Empresa …………………………………, mediante nota …………………..de ……………, manifiesta su aceptación de adjudicación con la que fue distinguida.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 xml:space="preserve">Por lo que la Subgerencia de Adquisiciones al haberse cumplido con los procedimientos internos de </w:t>
      </w:r>
      <w:r w:rsidR="005D5917" w:rsidRPr="00AF3DEA">
        <w:rPr>
          <w:rFonts w:ascii="Tahoma" w:hAnsi="Tahoma" w:cs="Tahoma"/>
          <w:sz w:val="21"/>
          <w:szCs w:val="21"/>
        </w:rPr>
        <w:t>ENTEL S.A.</w:t>
      </w:r>
      <w:r w:rsidRPr="00AF3DEA">
        <w:rPr>
          <w:rFonts w:ascii="Tahoma" w:hAnsi="Tahoma" w:cs="Tahoma"/>
          <w:sz w:val="21"/>
          <w:szCs w:val="21"/>
        </w:rPr>
        <w:t xml:space="preserve"> solicita a la Subgerencia de Contratos la elaboración del documento pertinente.</w:t>
      </w:r>
    </w:p>
    <w:p w:rsidR="00E26AFE" w:rsidRPr="00AF3DEA" w:rsidRDefault="00E26AFE" w:rsidP="00A14653">
      <w:pPr>
        <w:tabs>
          <w:tab w:val="left" w:pos="-142"/>
          <w:tab w:val="left" w:pos="0"/>
          <w:tab w:val="left" w:pos="142"/>
          <w:tab w:val="left" w:pos="284"/>
        </w:tabs>
        <w:spacing w:after="240" w:line="240" w:lineRule="auto"/>
        <w:rPr>
          <w:rFonts w:ascii="Tahoma" w:hAnsi="Tahoma" w:cs="Tahoma"/>
          <w:b/>
          <w:sz w:val="21"/>
          <w:szCs w:val="21"/>
        </w:rPr>
      </w:pPr>
      <w:r w:rsidRPr="00AF3DEA">
        <w:rPr>
          <w:rFonts w:ascii="Tahoma" w:hAnsi="Tahoma" w:cs="Tahoma"/>
          <w:b/>
          <w:sz w:val="21"/>
          <w:szCs w:val="21"/>
          <w:u w:val="single"/>
        </w:rPr>
        <w:t>TERCERA: DOCUMENTOS INTEGRANTES DEL CONTRATO</w:t>
      </w:r>
      <w:r w:rsidRPr="00AF3DEA">
        <w:rPr>
          <w:rFonts w:ascii="Tahoma" w:hAnsi="Tahoma" w:cs="Tahoma"/>
          <w:b/>
          <w:sz w:val="21"/>
          <w:szCs w:val="21"/>
        </w:rPr>
        <w:t xml:space="preserve">.- </w:t>
      </w:r>
      <w:r w:rsidRPr="00AF3DEA">
        <w:rPr>
          <w:rFonts w:ascii="Tahoma" w:hAnsi="Tahoma" w:cs="Tahoma"/>
          <w:sz w:val="21"/>
          <w:szCs w:val="21"/>
        </w:rPr>
        <w:t>Forman parte integrante e indivisible del presente contrato, los siguientes documentos:</w:t>
      </w:r>
    </w:p>
    <w:p w:rsidR="00E26AFE" w:rsidRPr="00AF3DEA" w:rsidRDefault="00E26AFE" w:rsidP="00A14653">
      <w:pPr>
        <w:spacing w:after="240" w:line="240" w:lineRule="auto"/>
        <w:ind w:left="993" w:hanging="993"/>
        <w:rPr>
          <w:rFonts w:ascii="Tahoma" w:hAnsi="Tahoma" w:cs="Tahoma"/>
          <w:sz w:val="21"/>
          <w:szCs w:val="21"/>
        </w:rPr>
      </w:pPr>
      <w:r w:rsidRPr="00AF3DEA">
        <w:rPr>
          <w:rFonts w:ascii="Tahoma" w:hAnsi="Tahoma" w:cs="Tahoma"/>
          <w:sz w:val="21"/>
          <w:szCs w:val="21"/>
        </w:rPr>
        <w:t>Anexo 1:</w:t>
      </w:r>
      <w:r w:rsidRPr="00AF3DEA">
        <w:rPr>
          <w:rFonts w:ascii="Tahoma" w:hAnsi="Tahoma" w:cs="Tahoma"/>
          <w:sz w:val="21"/>
          <w:szCs w:val="21"/>
        </w:rPr>
        <w:tab/>
        <w:t xml:space="preserve">Términos Básicos de Contratación de </w:t>
      </w:r>
      <w:r w:rsidR="005D5917" w:rsidRPr="00AF3DEA">
        <w:rPr>
          <w:rFonts w:ascii="Tahoma" w:hAnsi="Tahoma" w:cs="Tahoma"/>
          <w:sz w:val="21"/>
          <w:szCs w:val="21"/>
        </w:rPr>
        <w:t>ENTEL S.A.</w:t>
      </w:r>
      <w:r w:rsidRPr="00AF3DEA">
        <w:rPr>
          <w:rFonts w:ascii="Tahoma" w:hAnsi="Tahoma" w:cs="Tahoma"/>
          <w:sz w:val="21"/>
          <w:szCs w:val="21"/>
        </w:rPr>
        <w:t xml:space="preserve"> </w:t>
      </w:r>
    </w:p>
    <w:p w:rsidR="00E26AFE" w:rsidRPr="00AF3DEA" w:rsidRDefault="00E26AFE" w:rsidP="00A14653">
      <w:pPr>
        <w:tabs>
          <w:tab w:val="left" w:pos="-2410"/>
        </w:tabs>
        <w:spacing w:after="240" w:line="240" w:lineRule="auto"/>
        <w:ind w:left="992" w:hanging="992"/>
        <w:jc w:val="both"/>
        <w:rPr>
          <w:rFonts w:ascii="Tahoma" w:hAnsi="Tahoma" w:cs="Tahoma"/>
          <w:sz w:val="21"/>
          <w:szCs w:val="21"/>
        </w:rPr>
      </w:pPr>
      <w:r w:rsidRPr="00AF3DEA">
        <w:rPr>
          <w:rFonts w:ascii="Tahoma" w:hAnsi="Tahoma" w:cs="Tahoma"/>
          <w:sz w:val="21"/>
          <w:szCs w:val="21"/>
        </w:rPr>
        <w:t>Anexo 2:</w:t>
      </w:r>
      <w:r w:rsidRPr="00AF3DEA">
        <w:rPr>
          <w:rFonts w:ascii="Tahoma" w:hAnsi="Tahoma" w:cs="Tahoma"/>
          <w:sz w:val="21"/>
          <w:szCs w:val="21"/>
        </w:rPr>
        <w:tab/>
        <w:t xml:space="preserve">Propuesta Técnica y Económica del PROVEEDOR. </w:t>
      </w:r>
    </w:p>
    <w:p w:rsidR="00E26AFE" w:rsidRPr="00AF3DEA" w:rsidRDefault="00E26AFE" w:rsidP="00A14653">
      <w:pPr>
        <w:spacing w:after="240" w:line="240" w:lineRule="auto"/>
        <w:ind w:left="992" w:hanging="992"/>
        <w:jc w:val="both"/>
        <w:rPr>
          <w:rFonts w:ascii="Tahoma" w:hAnsi="Tahoma" w:cs="Tahoma"/>
          <w:sz w:val="21"/>
          <w:szCs w:val="21"/>
        </w:rPr>
      </w:pPr>
      <w:r w:rsidRPr="00AF3DEA">
        <w:rPr>
          <w:rFonts w:ascii="Tahoma" w:hAnsi="Tahoma" w:cs="Tahoma"/>
          <w:sz w:val="21"/>
          <w:szCs w:val="21"/>
        </w:rPr>
        <w:t xml:space="preserve">Anexo 3: </w:t>
      </w:r>
      <w:r w:rsidRPr="00AF3DEA">
        <w:rPr>
          <w:rFonts w:ascii="Tahoma" w:hAnsi="Tahoma" w:cs="Tahoma"/>
          <w:sz w:val="21"/>
          <w:szCs w:val="21"/>
        </w:rPr>
        <w:tab/>
      </w:r>
      <w:r w:rsidRPr="00AF3DEA">
        <w:rPr>
          <w:rFonts w:ascii="Tahoma" w:hAnsi="Tahoma" w:cs="Tahoma"/>
          <w:iCs/>
          <w:sz w:val="21"/>
          <w:szCs w:val="21"/>
        </w:rPr>
        <w:t>Carta de Mejora Económica  ……………………………………. y a</w:t>
      </w:r>
      <w:r w:rsidRPr="00AF3DEA">
        <w:rPr>
          <w:rFonts w:ascii="Tahoma" w:hAnsi="Tahoma" w:cs="Tahoma"/>
          <w:sz w:val="21"/>
          <w:szCs w:val="21"/>
        </w:rPr>
        <w:t xml:space="preserve">ceptada por </w:t>
      </w:r>
      <w:r w:rsidR="005D5917" w:rsidRPr="00AF3DEA">
        <w:rPr>
          <w:rFonts w:ascii="Tahoma" w:hAnsi="Tahoma" w:cs="Tahoma"/>
          <w:sz w:val="21"/>
          <w:szCs w:val="21"/>
        </w:rPr>
        <w:t>ENTEL S.A.</w:t>
      </w:r>
    </w:p>
    <w:p w:rsidR="00E26AFE" w:rsidRPr="00AF3DEA" w:rsidRDefault="00E26AFE" w:rsidP="00A14653">
      <w:pPr>
        <w:spacing w:after="240" w:line="240" w:lineRule="auto"/>
        <w:ind w:left="992" w:hanging="992"/>
        <w:jc w:val="both"/>
        <w:rPr>
          <w:rFonts w:ascii="Tahoma" w:hAnsi="Tahoma" w:cs="Tahoma"/>
          <w:iCs/>
          <w:sz w:val="21"/>
          <w:szCs w:val="21"/>
        </w:rPr>
      </w:pPr>
      <w:r w:rsidRPr="00AF3DEA">
        <w:rPr>
          <w:rFonts w:ascii="Tahoma" w:hAnsi="Tahoma" w:cs="Tahoma"/>
          <w:iCs/>
          <w:sz w:val="21"/>
          <w:szCs w:val="21"/>
        </w:rPr>
        <w:t>Anexo 4:</w:t>
      </w:r>
      <w:r w:rsidRPr="00AF3DEA">
        <w:rPr>
          <w:rFonts w:ascii="Tahoma" w:hAnsi="Tahoma" w:cs="Tahoma"/>
          <w:iCs/>
          <w:sz w:val="21"/>
          <w:szCs w:val="21"/>
        </w:rPr>
        <w:tab/>
        <w:t xml:space="preserve">Carta de </w:t>
      </w:r>
      <w:proofErr w:type="gramStart"/>
      <w:r w:rsidRPr="00AF3DEA">
        <w:rPr>
          <w:rFonts w:ascii="Tahoma" w:hAnsi="Tahoma" w:cs="Tahoma"/>
          <w:iCs/>
          <w:sz w:val="21"/>
          <w:szCs w:val="21"/>
        </w:rPr>
        <w:t>Adjudicación …</w:t>
      </w:r>
      <w:proofErr w:type="gramEnd"/>
      <w:r w:rsidRPr="00AF3DEA">
        <w:rPr>
          <w:rFonts w:ascii="Tahoma" w:hAnsi="Tahoma" w:cs="Tahoma"/>
          <w:iCs/>
          <w:sz w:val="21"/>
          <w:szCs w:val="21"/>
        </w:rPr>
        <w:t>………………..de …………….</w:t>
      </w:r>
    </w:p>
    <w:p w:rsidR="00E26AFE" w:rsidRPr="00AF3DEA" w:rsidRDefault="00E26AFE" w:rsidP="00A14653">
      <w:pPr>
        <w:tabs>
          <w:tab w:val="left" w:pos="-2410"/>
          <w:tab w:val="left" w:pos="1276"/>
        </w:tabs>
        <w:spacing w:after="240" w:line="240" w:lineRule="auto"/>
        <w:ind w:left="992" w:hanging="992"/>
        <w:rPr>
          <w:rFonts w:ascii="Tahoma" w:hAnsi="Tahoma" w:cs="Tahoma"/>
          <w:sz w:val="21"/>
          <w:szCs w:val="21"/>
        </w:rPr>
      </w:pPr>
      <w:r w:rsidRPr="00AF3DEA">
        <w:rPr>
          <w:rFonts w:ascii="Tahoma" w:hAnsi="Tahoma" w:cs="Tahoma"/>
          <w:sz w:val="21"/>
          <w:szCs w:val="21"/>
        </w:rPr>
        <w:t>Anexo 5:</w:t>
      </w:r>
      <w:r w:rsidRPr="00AF3DEA">
        <w:rPr>
          <w:rFonts w:ascii="Tahoma" w:hAnsi="Tahoma" w:cs="Tahoma"/>
          <w:sz w:val="21"/>
          <w:szCs w:val="21"/>
        </w:rPr>
        <w:tab/>
        <w:t xml:space="preserve">Carta de Aceptación de </w:t>
      </w:r>
      <w:proofErr w:type="gramStart"/>
      <w:r w:rsidRPr="00AF3DEA">
        <w:rPr>
          <w:rFonts w:ascii="Tahoma" w:hAnsi="Tahoma" w:cs="Tahoma"/>
          <w:sz w:val="21"/>
          <w:szCs w:val="21"/>
        </w:rPr>
        <w:t>Adjudicación …</w:t>
      </w:r>
      <w:proofErr w:type="gramEnd"/>
      <w:r w:rsidRPr="00AF3DEA">
        <w:rPr>
          <w:rFonts w:ascii="Tahoma" w:hAnsi="Tahoma" w:cs="Tahoma"/>
          <w:sz w:val="21"/>
          <w:szCs w:val="21"/>
        </w:rPr>
        <w:t xml:space="preserve">…………………………….. </w:t>
      </w:r>
      <w:proofErr w:type="gramStart"/>
      <w:r w:rsidRPr="00AF3DEA">
        <w:rPr>
          <w:rFonts w:ascii="Tahoma" w:hAnsi="Tahoma" w:cs="Tahoma"/>
          <w:sz w:val="21"/>
          <w:szCs w:val="21"/>
        </w:rPr>
        <w:t>de</w:t>
      </w:r>
      <w:proofErr w:type="gramEnd"/>
      <w:r w:rsidRPr="00AF3DEA">
        <w:rPr>
          <w:rFonts w:ascii="Tahoma" w:hAnsi="Tahoma" w:cs="Tahoma"/>
          <w:sz w:val="21"/>
          <w:szCs w:val="21"/>
        </w:rPr>
        <w:t xml:space="preserve"> fecha …………….</w:t>
      </w:r>
      <w:r w:rsidRPr="00AF3DEA">
        <w:rPr>
          <w:rFonts w:ascii="Tahoma" w:hAnsi="Tahoma" w:cs="Tahoma"/>
          <w:iCs/>
          <w:sz w:val="21"/>
          <w:szCs w:val="21"/>
        </w:rPr>
        <w:t>.</w:t>
      </w:r>
      <w:r w:rsidRPr="00AF3DEA">
        <w:rPr>
          <w:rFonts w:ascii="Tahoma" w:hAnsi="Tahoma" w:cs="Tahoma"/>
          <w:sz w:val="21"/>
          <w:szCs w:val="21"/>
        </w:rPr>
        <w:t xml:space="preserve"> </w:t>
      </w:r>
    </w:p>
    <w:p w:rsidR="00E26AFE" w:rsidRPr="00AF3DEA" w:rsidRDefault="00E26AFE" w:rsidP="00A14653">
      <w:pPr>
        <w:tabs>
          <w:tab w:val="left" w:pos="-2410"/>
        </w:tabs>
        <w:spacing w:after="240" w:line="240" w:lineRule="auto"/>
        <w:jc w:val="both"/>
        <w:rPr>
          <w:rFonts w:ascii="Tahoma" w:hAnsi="Tahoma" w:cs="Tahoma"/>
          <w:iCs/>
          <w:sz w:val="21"/>
          <w:szCs w:val="21"/>
        </w:rPr>
      </w:pPr>
      <w:r w:rsidRPr="00AF3DEA">
        <w:rPr>
          <w:rFonts w:ascii="Tahoma" w:hAnsi="Tahoma" w:cs="Tahoma"/>
          <w:b/>
          <w:iCs/>
          <w:sz w:val="21"/>
          <w:szCs w:val="21"/>
          <w:u w:val="single"/>
        </w:rPr>
        <w:t>CUARTA: OBJETO</w:t>
      </w:r>
      <w:r w:rsidRPr="00AF3DEA">
        <w:rPr>
          <w:rFonts w:ascii="Tahoma" w:hAnsi="Tahoma" w:cs="Tahoma"/>
          <w:b/>
          <w:iCs/>
          <w:sz w:val="21"/>
          <w:szCs w:val="21"/>
        </w:rPr>
        <w:t>.-</w:t>
      </w:r>
      <w:r w:rsidRPr="00AF3DEA">
        <w:rPr>
          <w:rFonts w:ascii="Tahoma" w:hAnsi="Tahoma" w:cs="Tahoma"/>
          <w:iCs/>
          <w:sz w:val="21"/>
          <w:szCs w:val="21"/>
        </w:rPr>
        <w:t xml:space="preserve"> </w:t>
      </w:r>
      <w:r w:rsidRPr="00AF3DEA">
        <w:rPr>
          <w:rFonts w:ascii="Tahoma" w:hAnsi="Tahoma" w:cs="Tahoma"/>
          <w:sz w:val="21"/>
          <w:szCs w:val="21"/>
        </w:rPr>
        <w:t>El presente contrato tiene por objeto la “……………………………………………”</w:t>
      </w:r>
      <w:r w:rsidRPr="00AF3DEA">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AF3DEA">
        <w:rPr>
          <w:rFonts w:ascii="Tahoma" w:hAnsi="Tahoma" w:cs="Tahoma"/>
          <w:iCs/>
          <w:sz w:val="21"/>
          <w:szCs w:val="21"/>
        </w:rPr>
        <w:t>Survey</w:t>
      </w:r>
      <w:proofErr w:type="spellEnd"/>
      <w:r w:rsidRPr="00AF3DEA">
        <w:rPr>
          <w:rFonts w:ascii="Tahoma" w:hAnsi="Tahoma" w:cs="Tahoma"/>
          <w:iCs/>
          <w:sz w:val="21"/>
          <w:szCs w:val="21"/>
        </w:rPr>
        <w:t xml:space="preserve">), transporte de equipos y materiales a los sitios, instalación, </w:t>
      </w:r>
      <w:proofErr w:type="spellStart"/>
      <w:r w:rsidRPr="00AF3DEA">
        <w:rPr>
          <w:rFonts w:ascii="Tahoma" w:hAnsi="Tahoma" w:cs="Tahoma"/>
          <w:iCs/>
          <w:sz w:val="21"/>
          <w:szCs w:val="21"/>
        </w:rPr>
        <w:t>commisioning</w:t>
      </w:r>
      <w:proofErr w:type="spellEnd"/>
      <w:r w:rsidRPr="00AF3DEA">
        <w:rPr>
          <w:rFonts w:ascii="Tahoma" w:hAnsi="Tahoma" w:cs="Tahoma"/>
          <w:iCs/>
          <w:sz w:val="21"/>
          <w:szCs w:val="21"/>
        </w:rPr>
        <w:t xml:space="preserve"> e integración) y licencias de gestión para cada nodo, pruebas de aceptación y elaboración de documentos técnicos (AS </w:t>
      </w:r>
      <w:proofErr w:type="spellStart"/>
      <w:r w:rsidRPr="00AF3DEA">
        <w:rPr>
          <w:rFonts w:ascii="Tahoma" w:hAnsi="Tahoma" w:cs="Tahoma"/>
          <w:iCs/>
          <w:sz w:val="21"/>
          <w:szCs w:val="21"/>
        </w:rPr>
        <w:t>Built</w:t>
      </w:r>
      <w:proofErr w:type="spellEnd"/>
      <w:r w:rsidRPr="00AF3DEA">
        <w:rPr>
          <w:rFonts w:ascii="Tahoma" w:hAnsi="Tahoma" w:cs="Tahoma"/>
          <w:iCs/>
          <w:sz w:val="21"/>
          <w:szCs w:val="21"/>
        </w:rPr>
        <w:t xml:space="preserve">), a ser ejecutados por </w:t>
      </w:r>
      <w:r w:rsidRPr="00AF3DEA">
        <w:rPr>
          <w:rFonts w:ascii="Tahoma" w:hAnsi="Tahoma" w:cs="Tahoma"/>
          <w:sz w:val="21"/>
          <w:szCs w:val="21"/>
        </w:rPr>
        <w:t>la empresa ………………………………………..</w:t>
      </w:r>
      <w:r w:rsidRPr="00AF3DEA">
        <w:rPr>
          <w:rFonts w:ascii="Tahoma" w:hAnsi="Tahoma" w:cs="Tahoma"/>
          <w:iCs/>
          <w:sz w:val="21"/>
          <w:szCs w:val="21"/>
        </w:rPr>
        <w:t xml:space="preserve">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b/>
          <w:sz w:val="21"/>
          <w:szCs w:val="21"/>
        </w:rPr>
      </w:pPr>
      <w:r w:rsidRPr="00AF3DEA">
        <w:rPr>
          <w:rFonts w:ascii="Tahoma" w:hAnsi="Tahoma" w:cs="Tahoma"/>
          <w:b/>
          <w:iCs/>
          <w:sz w:val="21"/>
          <w:szCs w:val="21"/>
          <w:u w:val="single"/>
        </w:rPr>
        <w:t>QUINTA: PRECIO E IMPUESTOS</w:t>
      </w:r>
      <w:r w:rsidRPr="00AF3DEA">
        <w:rPr>
          <w:rFonts w:ascii="Tahoma" w:hAnsi="Tahoma" w:cs="Tahoma"/>
          <w:b/>
          <w:iCs/>
          <w:sz w:val="21"/>
          <w:szCs w:val="21"/>
        </w:rPr>
        <w:t>.-</w:t>
      </w:r>
      <w:r w:rsidRPr="00AF3DEA">
        <w:rPr>
          <w:rFonts w:ascii="Tahoma" w:hAnsi="Tahoma" w:cs="Tahoma"/>
          <w:b/>
          <w:sz w:val="21"/>
          <w:szCs w:val="21"/>
        </w:rPr>
        <w:t xml:space="preserve"> </w:t>
      </w:r>
      <w:r w:rsidRPr="00AF3DEA">
        <w:rPr>
          <w:rFonts w:ascii="Tahoma" w:hAnsi="Tahoma" w:cs="Tahoma"/>
          <w:sz w:val="21"/>
          <w:szCs w:val="21"/>
        </w:rPr>
        <w:t xml:space="preserve">El monto total que </w:t>
      </w:r>
      <w:r w:rsidR="005D5917" w:rsidRPr="00AF3DEA">
        <w:rPr>
          <w:rFonts w:ascii="Tahoma" w:hAnsi="Tahoma" w:cs="Tahoma"/>
          <w:sz w:val="21"/>
          <w:szCs w:val="21"/>
        </w:rPr>
        <w:t>ENTEL S.A.</w:t>
      </w:r>
      <w:r w:rsidRPr="00AF3DEA">
        <w:rPr>
          <w:rFonts w:ascii="Tahoma" w:hAnsi="Tahoma" w:cs="Tahoma"/>
          <w:sz w:val="21"/>
          <w:szCs w:val="21"/>
        </w:rPr>
        <w:t xml:space="preserve"> pagará a favor del PROVEEDOR, por el objeto del presente contrato, asciende a la suma de USD……………….. (…………………………….00/100 Dólares Americanos), desglosado de la siguiente manera:</w:t>
      </w:r>
      <w:r w:rsidRPr="00AF3DEA">
        <w:rPr>
          <w:rFonts w:ascii="Tahoma" w:hAnsi="Tahoma" w:cs="Tahoma"/>
          <w:b/>
          <w:sz w:val="21"/>
          <w:szCs w:val="21"/>
        </w:rPr>
        <w:t xml:space="preserve"> </w:t>
      </w:r>
    </w:p>
    <w:p w:rsidR="00E26AFE" w:rsidRPr="00AF3DEA" w:rsidRDefault="00E26AFE" w:rsidP="00A14653">
      <w:pPr>
        <w:spacing w:after="240" w:line="240" w:lineRule="auto"/>
        <w:jc w:val="both"/>
        <w:rPr>
          <w:rFonts w:ascii="Tahoma" w:hAnsi="Tahoma" w:cs="Tahoma"/>
          <w:sz w:val="21"/>
          <w:szCs w:val="21"/>
        </w:rPr>
      </w:pPr>
      <w:r w:rsidRPr="00AF3DEA">
        <w:rPr>
          <w:rFonts w:ascii="Tahoma" w:hAnsi="Tahoma" w:cs="Tahoma"/>
          <w:sz w:val="21"/>
          <w:szCs w:val="21"/>
        </w:rPr>
        <w:t xml:space="preserve">El PROVEEDOR asume de manera expresa, la responsabilidad absoluta por el pago recibido de </w:t>
      </w:r>
      <w:r w:rsidR="005D5917" w:rsidRPr="00AF3DEA">
        <w:rPr>
          <w:rFonts w:ascii="Tahoma" w:hAnsi="Tahoma" w:cs="Tahoma"/>
          <w:sz w:val="21"/>
          <w:szCs w:val="21"/>
        </w:rPr>
        <w:t>ENTEL S.A.</w:t>
      </w:r>
      <w:r w:rsidRPr="00AF3DEA">
        <w:rPr>
          <w:rFonts w:ascii="Tahoma" w:hAnsi="Tahoma" w:cs="Tahoma"/>
          <w:sz w:val="21"/>
          <w:szCs w:val="21"/>
        </w:rPr>
        <w:t xml:space="preserve"> correspondiente al objeto del presente contrato, deslindando a </w:t>
      </w:r>
      <w:r w:rsidR="005D5917" w:rsidRPr="00AF3DEA">
        <w:rPr>
          <w:rFonts w:ascii="Tahoma" w:hAnsi="Tahoma" w:cs="Tahoma"/>
          <w:sz w:val="21"/>
          <w:szCs w:val="21"/>
        </w:rPr>
        <w:t>ENTEL S.A.</w:t>
      </w:r>
      <w:r w:rsidRPr="00AF3DEA">
        <w:rPr>
          <w:rFonts w:ascii="Tahoma" w:hAnsi="Tahoma" w:cs="Tahoma"/>
          <w:sz w:val="21"/>
          <w:szCs w:val="21"/>
        </w:rPr>
        <w:t xml:space="preserve"> de cualquier responsabilidad y/o reclamo que pudieran efectuar terceras personas naturales o jurídicas, nacionales y/o extranjeras.</w:t>
      </w:r>
    </w:p>
    <w:p w:rsidR="00E26AFE" w:rsidRPr="00AF3DEA" w:rsidRDefault="00E26AFE" w:rsidP="00A14653">
      <w:pPr>
        <w:spacing w:after="240" w:line="240" w:lineRule="auto"/>
        <w:jc w:val="both"/>
        <w:rPr>
          <w:rFonts w:ascii="Tahoma" w:hAnsi="Tahoma" w:cs="Tahoma"/>
          <w:sz w:val="21"/>
          <w:szCs w:val="21"/>
        </w:rPr>
      </w:pPr>
      <w:r w:rsidRPr="00AF3DEA">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E26AFE" w:rsidRPr="00AF3DEA" w:rsidRDefault="00E26AFE" w:rsidP="00A14653">
      <w:pPr>
        <w:spacing w:after="240" w:line="240" w:lineRule="auto"/>
        <w:jc w:val="both"/>
        <w:rPr>
          <w:rFonts w:ascii="Tahoma" w:hAnsi="Tahoma" w:cs="Tahoma"/>
          <w:sz w:val="21"/>
          <w:szCs w:val="21"/>
        </w:rPr>
      </w:pPr>
      <w:r w:rsidRPr="00AF3DEA">
        <w:rPr>
          <w:rFonts w:ascii="Tahoma" w:hAnsi="Tahoma" w:cs="Tahoma"/>
          <w:sz w:val="21"/>
          <w:szCs w:val="21"/>
        </w:rPr>
        <w:t xml:space="preserve">Las obligaciones tributarias emergentes del presente contrato son de total responsabilidad del PROVEEDOR, deslindando a </w:t>
      </w:r>
      <w:r w:rsidR="005D5917" w:rsidRPr="00AF3DEA">
        <w:rPr>
          <w:rFonts w:ascii="Tahoma" w:hAnsi="Tahoma" w:cs="Tahoma"/>
          <w:sz w:val="21"/>
          <w:szCs w:val="21"/>
        </w:rPr>
        <w:t>ENTEL S.A.</w:t>
      </w:r>
      <w:r w:rsidRPr="00AF3DEA">
        <w:rPr>
          <w:rFonts w:ascii="Tahoma" w:hAnsi="Tahoma" w:cs="Tahoma"/>
          <w:sz w:val="21"/>
          <w:szCs w:val="21"/>
        </w:rPr>
        <w:t xml:space="preserve"> ante el eventual incumplimiento y reservándose </w:t>
      </w:r>
      <w:r w:rsidR="005D5917" w:rsidRPr="00AF3DEA">
        <w:rPr>
          <w:rFonts w:ascii="Tahoma" w:hAnsi="Tahoma" w:cs="Tahoma"/>
          <w:sz w:val="21"/>
          <w:szCs w:val="21"/>
        </w:rPr>
        <w:t>ENTEL S.A.</w:t>
      </w:r>
      <w:r w:rsidRPr="00AF3DEA">
        <w:rPr>
          <w:rFonts w:ascii="Tahoma" w:hAnsi="Tahoma" w:cs="Tahoma"/>
          <w:sz w:val="21"/>
          <w:szCs w:val="21"/>
        </w:rPr>
        <w:t xml:space="preserve"> el derecho de requerir al PROVEEDOR si así estimara necesario, el respaldo documental de su cumplimiento.</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SEXTA: MONEDA Y FORMA DE PAGO</w:t>
      </w:r>
      <w:r w:rsidRPr="00AF3DEA">
        <w:rPr>
          <w:rFonts w:ascii="Tahoma" w:hAnsi="Tahoma" w:cs="Tahoma"/>
          <w:b/>
          <w:sz w:val="21"/>
          <w:szCs w:val="21"/>
        </w:rPr>
        <w:t xml:space="preserve">.- </w:t>
      </w:r>
      <w:r w:rsidRPr="00AF3DEA">
        <w:rPr>
          <w:rFonts w:ascii="Tahoma" w:hAnsi="Tahoma" w:cs="Tahoma"/>
          <w:sz w:val="21"/>
          <w:szCs w:val="21"/>
        </w:rPr>
        <w:t xml:space="preserve">La moneda de pago objeto del presente contrato será el Dólar Americano o su equivalente en </w:t>
      </w:r>
      <w:proofErr w:type="gramStart"/>
      <w:r w:rsidRPr="00AF3DEA">
        <w:rPr>
          <w:rFonts w:ascii="Tahoma" w:hAnsi="Tahoma" w:cs="Tahoma"/>
          <w:sz w:val="21"/>
          <w:szCs w:val="21"/>
        </w:rPr>
        <w:t>Bolivianos</w:t>
      </w:r>
      <w:proofErr w:type="gramEnd"/>
      <w:r w:rsidRPr="00AF3DEA">
        <w:rPr>
          <w:rFonts w:ascii="Tahoma" w:hAnsi="Tahoma" w:cs="Tahoma"/>
          <w:sz w:val="21"/>
          <w:szCs w:val="21"/>
        </w:rPr>
        <w:t xml:space="preserve"> de acuerdo al tipo de cambio oficial dispuesto por el Banco Central de Bolivia el día de pago, según a los siguientes términos:</w:t>
      </w:r>
    </w:p>
    <w:p w:rsidR="00E26AFE" w:rsidRPr="00AF3DEA" w:rsidRDefault="00E26AFE" w:rsidP="00A14653">
      <w:pPr>
        <w:spacing w:after="240" w:line="240" w:lineRule="auto"/>
        <w:ind w:left="567" w:hanging="567"/>
        <w:contextualSpacing/>
        <w:rPr>
          <w:rFonts w:ascii="Tahoma" w:hAnsi="Tahoma" w:cs="Tahoma"/>
          <w:sz w:val="21"/>
          <w:szCs w:val="21"/>
        </w:rPr>
      </w:pPr>
      <w:r w:rsidRPr="00AF3DEA">
        <w:rPr>
          <w:rFonts w:ascii="Tahoma" w:hAnsi="Tahoma" w:cs="Tahoma"/>
          <w:sz w:val="21"/>
          <w:szCs w:val="21"/>
        </w:rPr>
        <w:t>6.1</w:t>
      </w:r>
      <w:r w:rsidRPr="00AF3DEA">
        <w:rPr>
          <w:rFonts w:ascii="Tahoma" w:hAnsi="Tahoma" w:cs="Tahoma"/>
          <w:sz w:val="21"/>
          <w:szCs w:val="21"/>
        </w:rPr>
        <w:tab/>
        <w:t xml:space="preserve">Pago por equipos.  </w:t>
      </w:r>
    </w:p>
    <w:p w:rsidR="00E26AFE" w:rsidRPr="00AF3DEA" w:rsidRDefault="00E26AFE" w:rsidP="00A14653">
      <w:pPr>
        <w:spacing w:after="240" w:line="240" w:lineRule="auto"/>
        <w:ind w:left="1418" w:hanging="851"/>
        <w:jc w:val="both"/>
        <w:rPr>
          <w:rFonts w:ascii="Tahoma" w:hAnsi="Tahoma" w:cs="Tahoma"/>
          <w:iCs/>
          <w:sz w:val="21"/>
          <w:szCs w:val="21"/>
          <w:highlight w:val="yellow"/>
        </w:rPr>
      </w:pPr>
      <w:r w:rsidRPr="00AF3DEA">
        <w:rPr>
          <w:rFonts w:ascii="Tahoma" w:hAnsi="Tahoma" w:cs="Tahoma"/>
          <w:iCs/>
          <w:sz w:val="21"/>
          <w:szCs w:val="21"/>
        </w:rPr>
        <w:t xml:space="preserve">6.1.1  </w:t>
      </w:r>
      <w:r w:rsidRPr="00AF3DEA">
        <w:rPr>
          <w:rFonts w:ascii="Tahoma" w:hAnsi="Tahoma" w:cs="Tahoma"/>
          <w:iCs/>
          <w:sz w:val="21"/>
          <w:szCs w:val="21"/>
        </w:rPr>
        <w:tab/>
      </w:r>
      <w:r w:rsidR="005D5917" w:rsidRPr="00AF3DEA">
        <w:rPr>
          <w:rFonts w:ascii="Tahoma" w:hAnsi="Tahoma" w:cs="Tahoma"/>
          <w:iCs/>
          <w:sz w:val="21"/>
          <w:szCs w:val="21"/>
        </w:rPr>
        <w:t>ENTEL S.A.</w:t>
      </w:r>
      <w:r w:rsidRPr="00AF3DEA">
        <w:rPr>
          <w:rFonts w:ascii="Tahoma" w:hAnsi="Tahoma" w:cs="Tahoma"/>
          <w:iCs/>
          <w:sz w:val="21"/>
          <w:szCs w:val="21"/>
        </w:rPr>
        <w:t xml:space="preserve"> pagará al PROVEEDOR </w:t>
      </w:r>
      <w:proofErr w:type="gramStart"/>
      <w:r w:rsidRPr="00AF3DEA">
        <w:rPr>
          <w:rFonts w:ascii="Tahoma" w:hAnsi="Tahoma" w:cs="Tahoma"/>
          <w:iCs/>
          <w:sz w:val="21"/>
          <w:szCs w:val="21"/>
        </w:rPr>
        <w:t>el …</w:t>
      </w:r>
      <w:proofErr w:type="gramEnd"/>
      <w:r w:rsidRPr="00AF3DEA">
        <w:rPr>
          <w:rFonts w:ascii="Tahoma" w:hAnsi="Tahoma" w:cs="Tahoma"/>
          <w:iCs/>
          <w:sz w:val="21"/>
          <w:szCs w:val="21"/>
        </w:rPr>
        <w:t xml:space="preserve">…………………….. % del valor total de los equipos, contra entrega de los mismos, hasta los 15 días calendario posteriores de la emisión por </w:t>
      </w:r>
      <w:r w:rsidRPr="00AF3DEA">
        <w:rPr>
          <w:rFonts w:ascii="Tahoma" w:hAnsi="Tahoma" w:cs="Tahoma"/>
          <w:iCs/>
          <w:sz w:val="21"/>
          <w:szCs w:val="21"/>
        </w:rPr>
        <w:lastRenderedPageBreak/>
        <w:t>parte de ENTEL de las Actas de Recepción de los equipos y presentación la Factura Fiscal.</w:t>
      </w:r>
    </w:p>
    <w:p w:rsidR="00E26AFE" w:rsidRPr="00AF3DEA" w:rsidRDefault="00E26AFE" w:rsidP="00A14653">
      <w:pPr>
        <w:spacing w:after="240" w:line="240" w:lineRule="auto"/>
        <w:ind w:left="1418" w:hanging="851"/>
        <w:jc w:val="both"/>
        <w:rPr>
          <w:rFonts w:ascii="Tahoma" w:hAnsi="Tahoma" w:cs="Tahoma"/>
          <w:iCs/>
          <w:sz w:val="21"/>
          <w:szCs w:val="21"/>
        </w:rPr>
      </w:pPr>
      <w:r w:rsidRPr="00AF3DEA">
        <w:rPr>
          <w:rFonts w:ascii="Tahoma" w:hAnsi="Tahoma" w:cs="Tahoma"/>
          <w:iCs/>
          <w:sz w:val="21"/>
          <w:szCs w:val="21"/>
        </w:rPr>
        <w:t xml:space="preserve">6.1.2  </w:t>
      </w:r>
      <w:r w:rsidRPr="00AF3DEA">
        <w:rPr>
          <w:rFonts w:ascii="Tahoma" w:hAnsi="Tahoma" w:cs="Tahoma"/>
          <w:iCs/>
          <w:sz w:val="21"/>
          <w:szCs w:val="21"/>
        </w:rPr>
        <w:tab/>
      </w:r>
      <w:r w:rsidR="005D5917" w:rsidRPr="00AF3DEA">
        <w:rPr>
          <w:rFonts w:ascii="Tahoma" w:hAnsi="Tahoma" w:cs="Tahoma"/>
          <w:iCs/>
          <w:sz w:val="21"/>
          <w:szCs w:val="21"/>
        </w:rPr>
        <w:t>ENTEL S.A.</w:t>
      </w:r>
      <w:r w:rsidRPr="00AF3DEA">
        <w:rPr>
          <w:rFonts w:ascii="Tahoma" w:hAnsi="Tahoma" w:cs="Tahoma"/>
          <w:iCs/>
          <w:sz w:val="21"/>
          <w:szCs w:val="21"/>
        </w:rPr>
        <w:t xml:space="preserve">, pagara al PROVEEDOR el </w:t>
      </w:r>
      <w:proofErr w:type="gramStart"/>
      <w:r w:rsidRPr="00AF3DEA">
        <w:rPr>
          <w:rFonts w:ascii="Tahoma" w:hAnsi="Tahoma" w:cs="Tahoma"/>
          <w:iCs/>
          <w:sz w:val="21"/>
          <w:szCs w:val="21"/>
        </w:rPr>
        <w:t>restante …</w:t>
      </w:r>
      <w:proofErr w:type="gramEnd"/>
      <w:r w:rsidRPr="00AF3DEA">
        <w:rPr>
          <w:rFonts w:ascii="Tahoma" w:hAnsi="Tahoma" w:cs="Tahoma"/>
          <w:iCs/>
          <w:sz w:val="21"/>
          <w:szCs w:val="21"/>
        </w:rPr>
        <w:t>………….% hasta los 30 calendario hábiles posteriores de la emisión del Certificado de Aceptación Provisional y la presentación de la Factura Fiscal.</w:t>
      </w:r>
    </w:p>
    <w:p w:rsidR="00E26AFE" w:rsidRPr="00AF3DEA" w:rsidRDefault="00E26AFE" w:rsidP="00A14653">
      <w:pPr>
        <w:spacing w:after="240" w:line="240" w:lineRule="auto"/>
        <w:ind w:left="567" w:hanging="567"/>
        <w:contextualSpacing/>
        <w:rPr>
          <w:rFonts w:ascii="Tahoma" w:hAnsi="Tahoma" w:cs="Tahoma"/>
          <w:sz w:val="21"/>
          <w:szCs w:val="21"/>
        </w:rPr>
      </w:pPr>
      <w:r w:rsidRPr="00AF3DEA">
        <w:rPr>
          <w:rFonts w:ascii="Tahoma" w:hAnsi="Tahoma" w:cs="Tahoma"/>
          <w:sz w:val="21"/>
          <w:szCs w:val="21"/>
        </w:rPr>
        <w:t>6.2</w:t>
      </w:r>
      <w:r w:rsidRPr="00AF3DEA">
        <w:rPr>
          <w:rFonts w:ascii="Tahoma" w:hAnsi="Tahoma" w:cs="Tahoma"/>
          <w:sz w:val="21"/>
          <w:szCs w:val="21"/>
        </w:rPr>
        <w:tab/>
        <w:t>Pago por Servicios de Instalación.</w:t>
      </w:r>
    </w:p>
    <w:p w:rsidR="00E26AFE" w:rsidRPr="00AF3DEA" w:rsidRDefault="00E26AFE" w:rsidP="00A14653">
      <w:pPr>
        <w:spacing w:after="240" w:line="240" w:lineRule="auto"/>
        <w:ind w:left="1418" w:hanging="851"/>
        <w:jc w:val="both"/>
        <w:rPr>
          <w:rFonts w:ascii="Tahoma" w:hAnsi="Tahoma" w:cs="Tahoma"/>
          <w:iCs/>
          <w:sz w:val="21"/>
          <w:szCs w:val="21"/>
        </w:rPr>
      </w:pPr>
      <w:r w:rsidRPr="00AF3DEA">
        <w:rPr>
          <w:rFonts w:ascii="Tahoma" w:hAnsi="Tahoma" w:cs="Tahoma"/>
          <w:iCs/>
          <w:sz w:val="21"/>
          <w:szCs w:val="21"/>
        </w:rPr>
        <w:t xml:space="preserve">6.2.1 </w:t>
      </w:r>
      <w:r w:rsidRPr="00AF3DEA">
        <w:rPr>
          <w:rFonts w:ascii="Tahoma" w:hAnsi="Tahoma" w:cs="Tahoma"/>
          <w:iCs/>
          <w:sz w:val="21"/>
          <w:szCs w:val="21"/>
        </w:rPr>
        <w:tab/>
      </w:r>
      <w:r w:rsidR="005D5917" w:rsidRPr="00AF3DEA">
        <w:rPr>
          <w:rFonts w:ascii="Tahoma" w:hAnsi="Tahoma" w:cs="Tahoma"/>
          <w:iCs/>
          <w:sz w:val="21"/>
          <w:szCs w:val="21"/>
        </w:rPr>
        <w:t>ENTEL S.A.</w:t>
      </w:r>
      <w:r w:rsidRPr="00AF3DEA">
        <w:rPr>
          <w:rFonts w:ascii="Tahoma" w:hAnsi="Tahoma" w:cs="Tahoma"/>
          <w:iCs/>
          <w:sz w:val="21"/>
          <w:szCs w:val="21"/>
        </w:rPr>
        <w:t xml:space="preserve"> pagará al PROVEEDOR por el servicio de Instalación </w:t>
      </w:r>
      <w:proofErr w:type="gramStart"/>
      <w:r w:rsidRPr="00AF3DEA">
        <w:rPr>
          <w:rFonts w:ascii="Tahoma" w:hAnsi="Tahoma" w:cs="Tahoma"/>
          <w:iCs/>
          <w:sz w:val="21"/>
          <w:szCs w:val="21"/>
        </w:rPr>
        <w:t>el 100% del monto total hasta los 30 días calendario posteriores</w:t>
      </w:r>
      <w:proofErr w:type="gramEnd"/>
      <w:r w:rsidRPr="00AF3DEA">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E26AFE" w:rsidRPr="00AF3DEA" w:rsidRDefault="00E26AFE" w:rsidP="00A14653">
      <w:pPr>
        <w:spacing w:after="240" w:line="240" w:lineRule="auto"/>
        <w:ind w:left="1418" w:hanging="851"/>
        <w:jc w:val="both"/>
        <w:rPr>
          <w:rFonts w:ascii="Tahoma" w:hAnsi="Tahoma" w:cs="Tahoma"/>
          <w:iCs/>
          <w:sz w:val="21"/>
          <w:szCs w:val="21"/>
        </w:rPr>
      </w:pPr>
      <w:r w:rsidRPr="00AF3DEA">
        <w:rPr>
          <w:rFonts w:ascii="Tahoma" w:hAnsi="Tahoma" w:cs="Tahoma"/>
          <w:iCs/>
          <w:sz w:val="21"/>
          <w:szCs w:val="21"/>
        </w:rPr>
        <w:t>6.2.2</w:t>
      </w:r>
      <w:r w:rsidRPr="00AF3DEA">
        <w:rPr>
          <w:rFonts w:ascii="Tahoma" w:hAnsi="Tahoma" w:cs="Tahoma"/>
          <w:iCs/>
          <w:sz w:val="21"/>
          <w:szCs w:val="21"/>
        </w:rPr>
        <w:tab/>
        <w:t xml:space="preserve">Los pagos antes mencionados se efectuaran previa presentación de los Certificados de Control de Calidad y/o Aceptación Provisional, emitido por </w:t>
      </w:r>
      <w:r w:rsidR="005D5917" w:rsidRPr="00AF3DEA">
        <w:rPr>
          <w:rFonts w:ascii="Tahoma" w:hAnsi="Tahoma" w:cs="Tahoma"/>
          <w:iCs/>
          <w:sz w:val="21"/>
          <w:szCs w:val="21"/>
        </w:rPr>
        <w:t>ENTEL S.A.</w:t>
      </w:r>
      <w:r w:rsidRPr="00AF3DEA">
        <w:rPr>
          <w:rFonts w:ascii="Tahoma" w:hAnsi="Tahoma" w:cs="Tahoma"/>
          <w:iCs/>
          <w:sz w:val="21"/>
          <w:szCs w:val="21"/>
        </w:rPr>
        <w:t xml:space="preserve">, dentro de los plazos previstos. </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6.3</w:t>
      </w:r>
      <w:r w:rsidRPr="00AF3DEA">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6.4</w:t>
      </w:r>
      <w:r w:rsidRPr="00AF3DEA">
        <w:rPr>
          <w:rFonts w:ascii="Tahoma" w:hAnsi="Tahoma" w:cs="Tahoma"/>
          <w:sz w:val="21"/>
          <w:szCs w:val="21"/>
        </w:rPr>
        <w:tab/>
        <w:t xml:space="preserve">La propiedad de los bienes provistos por el PROVEEDOR se consolidarán a favor de </w:t>
      </w:r>
      <w:r w:rsidR="005D5917" w:rsidRPr="00AF3DEA">
        <w:rPr>
          <w:rFonts w:ascii="Tahoma" w:hAnsi="Tahoma" w:cs="Tahoma"/>
          <w:sz w:val="21"/>
          <w:szCs w:val="21"/>
        </w:rPr>
        <w:t>ENTEL S.A.</w:t>
      </w:r>
      <w:r w:rsidRPr="00AF3DEA">
        <w:rPr>
          <w:rFonts w:ascii="Tahoma" w:hAnsi="Tahoma" w:cs="Tahoma"/>
          <w:sz w:val="21"/>
          <w:szCs w:val="21"/>
        </w:rPr>
        <w:t xml:space="preserve"> a partir de su correspondiente pago. </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6.5</w:t>
      </w:r>
      <w:r w:rsidRPr="00AF3DEA">
        <w:rPr>
          <w:rFonts w:ascii="Tahoma" w:hAnsi="Tahoma" w:cs="Tahoma"/>
          <w:sz w:val="21"/>
          <w:szCs w:val="21"/>
        </w:rPr>
        <w:tab/>
        <w:t xml:space="preserve">Para el caso en el que los bienes objeto del presente contrato sufran alguna contingencia, el riesgo será asumido por el PROVEEDOR hasta el momento en que se firme el respectivo Certificado de Aceptación Provisional, a partir del cual, el riesgo lo asume </w:t>
      </w:r>
      <w:r w:rsidR="005D5917" w:rsidRPr="00AF3DEA">
        <w:rPr>
          <w:rFonts w:ascii="Tahoma" w:hAnsi="Tahoma" w:cs="Tahoma"/>
          <w:sz w:val="21"/>
          <w:szCs w:val="21"/>
        </w:rPr>
        <w:t>ENTEL S.A.</w:t>
      </w:r>
    </w:p>
    <w:p w:rsidR="00E26AFE" w:rsidRPr="00AF3DEA" w:rsidRDefault="00E26AFE" w:rsidP="00A14653">
      <w:pPr>
        <w:spacing w:after="240" w:line="240" w:lineRule="auto"/>
        <w:contextualSpacing/>
        <w:jc w:val="both"/>
        <w:rPr>
          <w:rFonts w:ascii="Tahoma" w:hAnsi="Tahoma" w:cs="Tahoma"/>
          <w:b/>
          <w:sz w:val="21"/>
          <w:szCs w:val="21"/>
        </w:rPr>
      </w:pPr>
      <w:r w:rsidRPr="00AF3DEA">
        <w:rPr>
          <w:rFonts w:ascii="Tahoma" w:hAnsi="Tahoma" w:cs="Tahoma"/>
          <w:b/>
          <w:iCs/>
          <w:sz w:val="21"/>
          <w:szCs w:val="21"/>
          <w:u w:val="single"/>
        </w:rPr>
        <w:t xml:space="preserve">SÉPTIMA: </w:t>
      </w:r>
      <w:r w:rsidRPr="00AF3DEA">
        <w:rPr>
          <w:rFonts w:ascii="Tahoma" w:hAnsi="Tahoma" w:cs="Tahoma"/>
          <w:b/>
          <w:sz w:val="21"/>
          <w:szCs w:val="21"/>
          <w:u w:val="single"/>
        </w:rPr>
        <w:t>VIGENCIA DEL CONTRATO</w:t>
      </w:r>
      <w:r w:rsidRPr="00AF3DEA">
        <w:rPr>
          <w:rFonts w:ascii="Tahoma" w:hAnsi="Tahoma" w:cs="Tahoma"/>
          <w:sz w:val="21"/>
          <w:szCs w:val="21"/>
        </w:rPr>
        <w:t xml:space="preserve">.- El presente contrato tendrá una vigencia de……………….. </w:t>
      </w:r>
      <w:proofErr w:type="gramStart"/>
      <w:r w:rsidRPr="00AF3DEA">
        <w:rPr>
          <w:rFonts w:ascii="Tahoma" w:hAnsi="Tahoma" w:cs="Tahoma"/>
          <w:sz w:val="21"/>
          <w:szCs w:val="21"/>
        </w:rPr>
        <w:t>y</w:t>
      </w:r>
      <w:proofErr w:type="gramEnd"/>
      <w:r w:rsidRPr="00AF3DEA">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OCTAVA: PLAZO Y FORMA DE ENTREGA</w:t>
      </w:r>
      <w:r w:rsidRPr="00AF3DEA">
        <w:rPr>
          <w:rFonts w:ascii="Tahoma" w:hAnsi="Tahoma" w:cs="Tahoma"/>
          <w:b/>
          <w:sz w:val="21"/>
          <w:szCs w:val="21"/>
        </w:rPr>
        <w:t xml:space="preserve">.- </w:t>
      </w:r>
      <w:r w:rsidRPr="00AF3DEA">
        <w:rPr>
          <w:rFonts w:ascii="Tahoma" w:hAnsi="Tahoma" w:cs="Tahoma"/>
          <w:sz w:val="21"/>
          <w:szCs w:val="21"/>
        </w:rPr>
        <w:t xml:space="preserve">El PROVEEDOR hará entrega de los equipos objeto del presente contrato, en el plazo </w:t>
      </w:r>
      <w:proofErr w:type="gramStart"/>
      <w:r w:rsidRPr="00AF3DEA">
        <w:rPr>
          <w:rFonts w:ascii="Tahoma" w:hAnsi="Tahoma" w:cs="Tahoma"/>
          <w:sz w:val="21"/>
          <w:szCs w:val="21"/>
        </w:rPr>
        <w:t>de …</w:t>
      </w:r>
      <w:proofErr w:type="gramEnd"/>
      <w:r w:rsidRPr="00AF3DEA">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Se consignará como fecha de entrega aquella en la que los equipos estén instalados y funcionando, sin observaciones</w:t>
      </w:r>
      <w:r w:rsidRPr="00AF3DEA">
        <w:rPr>
          <w:rFonts w:ascii="Tahoma" w:hAnsi="Tahoma" w:cs="Tahoma"/>
          <w:sz w:val="21"/>
          <w:szCs w:val="21"/>
          <w:lang w:eastAsia="zh-CN"/>
        </w:rPr>
        <w:t xml:space="preserve"> que afecten la puesta en servicio comercial</w:t>
      </w:r>
      <w:r w:rsidRPr="00AF3DEA">
        <w:rPr>
          <w:rFonts w:ascii="Tahoma" w:hAnsi="Tahoma" w:cs="Tahoma"/>
          <w:sz w:val="21"/>
          <w:szCs w:val="21"/>
        </w:rPr>
        <w:t xml:space="preserve"> y se encuentren a disposición de </w:t>
      </w:r>
      <w:r w:rsidR="005D5917" w:rsidRPr="00AF3DEA">
        <w:rPr>
          <w:rFonts w:ascii="Tahoma" w:hAnsi="Tahoma" w:cs="Tahoma"/>
          <w:sz w:val="21"/>
          <w:szCs w:val="21"/>
        </w:rPr>
        <w:t>ENTEL S.A.</w:t>
      </w:r>
      <w:r w:rsidRPr="00AF3DEA">
        <w:rPr>
          <w:rFonts w:ascii="Tahoma" w:hAnsi="Tahoma" w:cs="Tahoma"/>
          <w:sz w:val="21"/>
          <w:szCs w:val="21"/>
        </w:rPr>
        <w:t xml:space="preserve">, y que hayan cumplido con las inspecciones técnicas y la entrega a </w:t>
      </w:r>
      <w:r w:rsidR="005D5917" w:rsidRPr="00AF3DEA">
        <w:rPr>
          <w:rFonts w:ascii="Tahoma" w:hAnsi="Tahoma" w:cs="Tahoma"/>
          <w:sz w:val="21"/>
          <w:szCs w:val="21"/>
        </w:rPr>
        <w:t>ENTEL S.A.</w:t>
      </w:r>
      <w:r w:rsidRPr="00AF3DEA">
        <w:rPr>
          <w:rFonts w:ascii="Tahoma" w:hAnsi="Tahoma" w:cs="Tahoma"/>
          <w:sz w:val="21"/>
          <w:szCs w:val="21"/>
        </w:rPr>
        <w:t xml:space="preserve"> de toda la documentación por cada sitio.</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NOVENA: GARANTÍAS Y SEGUROS OBLIGATORIOS</w:t>
      </w:r>
      <w:r w:rsidRPr="00AF3DEA">
        <w:rPr>
          <w:rFonts w:ascii="Tahoma" w:hAnsi="Tahoma" w:cs="Tahoma"/>
          <w:b/>
          <w:sz w:val="21"/>
          <w:szCs w:val="21"/>
        </w:rPr>
        <w:t xml:space="preserve">.- </w:t>
      </w:r>
      <w:r w:rsidRPr="00AF3DEA">
        <w:rPr>
          <w:rFonts w:ascii="Tahoma" w:hAnsi="Tahoma" w:cs="Tahoma"/>
          <w:sz w:val="21"/>
          <w:szCs w:val="21"/>
        </w:rPr>
        <w:t xml:space="preserve">Las garantías descritas en la presente cláusula serán exigibles y ejecutables de acuerdo a las leyes bolivianas, si el PROVEEDOR se negara a constituirlas o prorrogarlas cuando </w:t>
      </w:r>
      <w:r w:rsidR="005D5917" w:rsidRPr="00AF3DEA">
        <w:rPr>
          <w:rFonts w:ascii="Tahoma" w:hAnsi="Tahoma" w:cs="Tahoma"/>
          <w:sz w:val="21"/>
          <w:szCs w:val="21"/>
        </w:rPr>
        <w:t>ENTEL S.A.</w:t>
      </w:r>
      <w:r w:rsidRPr="00AF3DEA">
        <w:rPr>
          <w:rFonts w:ascii="Tahoma" w:hAnsi="Tahoma" w:cs="Tahoma"/>
          <w:sz w:val="21"/>
          <w:szCs w:val="21"/>
        </w:rPr>
        <w:t xml:space="preserve"> lo solicite, </w:t>
      </w:r>
      <w:r w:rsidR="005D5917" w:rsidRPr="00AF3DEA">
        <w:rPr>
          <w:rFonts w:ascii="Tahoma" w:hAnsi="Tahoma" w:cs="Tahoma"/>
          <w:sz w:val="21"/>
          <w:szCs w:val="21"/>
        </w:rPr>
        <w:t>ENTEL S.A.</w:t>
      </w:r>
      <w:r w:rsidRPr="00AF3DEA">
        <w:rPr>
          <w:rFonts w:ascii="Tahoma" w:hAnsi="Tahoma" w:cs="Tahoma"/>
          <w:sz w:val="21"/>
          <w:szCs w:val="21"/>
        </w:rPr>
        <w:t xml:space="preserve"> podrá resolver el presente contrato en el estado en que se encuentre, ejecutando las garantías vigentes y sin derecho a reclamo del PROVEEDOR de indemnización alguna; sin perjuicio de la obligación de resarcimiento de daños y perjuicios.</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bCs/>
          <w:sz w:val="21"/>
          <w:szCs w:val="21"/>
        </w:rPr>
        <w:t>9.1</w:t>
      </w:r>
      <w:r w:rsidRPr="00AF3DEA">
        <w:rPr>
          <w:rFonts w:ascii="Tahoma" w:hAnsi="Tahoma" w:cs="Tahoma"/>
          <w:bCs/>
          <w:sz w:val="21"/>
          <w:szCs w:val="21"/>
        </w:rPr>
        <w:tab/>
      </w:r>
      <w:r w:rsidRPr="00AF3DEA">
        <w:rPr>
          <w:rFonts w:ascii="Tahoma" w:hAnsi="Tahoma" w:cs="Tahoma"/>
          <w:b/>
          <w:bCs/>
          <w:sz w:val="21"/>
          <w:szCs w:val="21"/>
        </w:rPr>
        <w:t>Garantía de Cumplimiento de Contrato</w:t>
      </w:r>
      <w:r w:rsidRPr="00AF3DEA">
        <w:rPr>
          <w:rFonts w:ascii="Tahoma" w:hAnsi="Tahoma" w:cs="Tahoma"/>
          <w:sz w:val="21"/>
          <w:szCs w:val="21"/>
        </w:rPr>
        <w:t>.- Para garantizar el fiel cumplimiento del presente contrato, el</w:t>
      </w:r>
      <w:r w:rsidRPr="00AF3DEA">
        <w:rPr>
          <w:rFonts w:ascii="Tahoma" w:hAnsi="Tahoma" w:cs="Tahoma"/>
          <w:b/>
          <w:sz w:val="21"/>
          <w:szCs w:val="21"/>
        </w:rPr>
        <w:t xml:space="preserve"> </w:t>
      </w:r>
      <w:r w:rsidRPr="00AF3DEA">
        <w:rPr>
          <w:rFonts w:ascii="Tahoma" w:hAnsi="Tahoma" w:cs="Tahoma"/>
          <w:sz w:val="21"/>
          <w:szCs w:val="21"/>
        </w:rPr>
        <w:t xml:space="preserve">PROVEEDOR presenta a </w:t>
      </w:r>
      <w:r w:rsidR="005D5917" w:rsidRPr="00AF3DEA">
        <w:rPr>
          <w:rFonts w:ascii="Tahoma" w:hAnsi="Tahoma" w:cs="Tahoma"/>
          <w:sz w:val="21"/>
          <w:szCs w:val="21"/>
        </w:rPr>
        <w:t>ENTEL S.A.</w:t>
      </w:r>
      <w:r w:rsidRPr="00AF3DEA">
        <w:rPr>
          <w:rFonts w:ascii="Tahoma" w:hAnsi="Tahoma" w:cs="Tahoma"/>
          <w:sz w:val="21"/>
          <w:szCs w:val="21"/>
        </w:rPr>
        <w:t xml:space="preserve"> la Boleta de Garantía N° ……………por el monto de USD…………….. (……………………………..00/100 Dólares Americanos) con la característica de irrevocable, de ejecución inmediata y a primer requerimiento,</w:t>
      </w:r>
      <w:r w:rsidRPr="00AF3DEA">
        <w:rPr>
          <w:rFonts w:ascii="Tahoma" w:hAnsi="Tahoma" w:cs="Tahoma"/>
          <w:bCs/>
          <w:sz w:val="21"/>
          <w:szCs w:val="21"/>
        </w:rPr>
        <w:t xml:space="preserve"> </w:t>
      </w:r>
      <w:r w:rsidRPr="00AF3DEA">
        <w:rPr>
          <w:rFonts w:ascii="Tahoma" w:hAnsi="Tahoma" w:cs="Tahoma"/>
          <w:sz w:val="21"/>
          <w:szCs w:val="21"/>
        </w:rPr>
        <w:t xml:space="preserve">emitida por el Banco …………………………………………………. equivalente al diez por ciento (10%) del valor total del presente contrato, con vigencia desde la fecha de suscripción del presente contrato, hasta </w:t>
      </w:r>
      <w:r w:rsidRPr="00AF3DEA">
        <w:rPr>
          <w:rFonts w:ascii="Tahoma" w:hAnsi="Tahoma" w:cs="Tahoma"/>
          <w:sz w:val="21"/>
          <w:szCs w:val="21"/>
        </w:rPr>
        <w:lastRenderedPageBreak/>
        <w:t xml:space="preserve">sesenta (60) días posteriores a la emisión del Certificado de Aceptación Provisional, a ser entregada en la Gerencia de Tesorería de </w:t>
      </w:r>
      <w:r w:rsidR="005D5917" w:rsidRPr="00AF3DEA">
        <w:rPr>
          <w:rFonts w:ascii="Tahoma" w:hAnsi="Tahoma" w:cs="Tahoma"/>
          <w:sz w:val="21"/>
          <w:szCs w:val="21"/>
        </w:rPr>
        <w:t>ENTEL S.A.</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9.2</w:t>
      </w:r>
      <w:r w:rsidRPr="00AF3DEA">
        <w:rPr>
          <w:rFonts w:ascii="Tahoma" w:hAnsi="Tahoma" w:cs="Tahoma"/>
          <w:sz w:val="21"/>
          <w:szCs w:val="21"/>
        </w:rPr>
        <w:tab/>
      </w:r>
      <w:r w:rsidRPr="00AF3DEA">
        <w:rPr>
          <w:rFonts w:ascii="Tahoma" w:hAnsi="Tahoma" w:cs="Tahoma"/>
          <w:b/>
          <w:sz w:val="21"/>
          <w:szCs w:val="21"/>
        </w:rPr>
        <w:t>Garantía de Calidad de Bienes.- (</w:t>
      </w:r>
      <w:r w:rsidRPr="00AF3DEA">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w:t>
      </w:r>
      <w:r w:rsidR="005D5917" w:rsidRPr="00AF3DEA">
        <w:rPr>
          <w:rFonts w:ascii="Tahoma" w:hAnsi="Tahoma" w:cs="Tahoma"/>
          <w:sz w:val="21"/>
          <w:szCs w:val="21"/>
        </w:rPr>
        <w:t>ENTEL S.A.</w:t>
      </w:r>
      <w:r w:rsidRPr="00AF3DEA">
        <w:rPr>
          <w:rFonts w:ascii="Tahoma" w:hAnsi="Tahoma" w:cs="Tahoma"/>
          <w:sz w:val="21"/>
          <w:szCs w:val="21"/>
        </w:rPr>
        <w:t>, emitida por una Entidad Financiera legalmente reconocida por la Autoridad de Supervisión del Sistema Financiero (</w:t>
      </w:r>
      <w:proofErr w:type="spellStart"/>
      <w:r w:rsidRPr="00AF3DEA">
        <w:rPr>
          <w:rFonts w:ascii="Tahoma" w:hAnsi="Tahoma" w:cs="Tahoma"/>
          <w:sz w:val="21"/>
          <w:szCs w:val="21"/>
        </w:rPr>
        <w:t>ASFI</w:t>
      </w:r>
      <w:proofErr w:type="spellEnd"/>
      <w:r w:rsidRPr="00AF3DEA">
        <w:rPr>
          <w:rFonts w:ascii="Tahoma" w:hAnsi="Tahoma" w:cs="Tahoma"/>
          <w:sz w:val="21"/>
          <w:szCs w:val="21"/>
        </w:rPr>
        <w:t xml:space="preserve">), con carácter de renovable, irrevocable, de ejecución inmediata y a primer requerimiento, por el diez (10%) del valor total de los equipos, la cual será entregada a la Gerencia de Tesorería de </w:t>
      </w:r>
      <w:r w:rsidR="005D5917" w:rsidRPr="00AF3DEA">
        <w:rPr>
          <w:rFonts w:ascii="Tahoma" w:hAnsi="Tahoma" w:cs="Tahoma"/>
          <w:sz w:val="21"/>
          <w:szCs w:val="21"/>
        </w:rPr>
        <w:t>ENTEL S.A.</w:t>
      </w:r>
      <w:r w:rsidRPr="00AF3DEA">
        <w:rPr>
          <w:rFonts w:ascii="Tahoma" w:hAnsi="Tahoma" w:cs="Tahoma"/>
          <w:sz w:val="21"/>
          <w:szCs w:val="21"/>
        </w:rPr>
        <w:t xml:space="preserve"> con validez hasta sesenta (60) días posteriores a la emisión del Certificado de Aceptación Definitiva, que deberá ser presentada a la Gerencia de Tesorería de </w:t>
      </w:r>
      <w:r w:rsidR="005D5917" w:rsidRPr="00AF3DEA">
        <w:rPr>
          <w:rFonts w:ascii="Tahoma" w:hAnsi="Tahoma" w:cs="Tahoma"/>
          <w:sz w:val="21"/>
          <w:szCs w:val="21"/>
        </w:rPr>
        <w:t>ENTEL S.A.</w:t>
      </w:r>
    </w:p>
    <w:p w:rsidR="00E26AFE" w:rsidRPr="00AF3DEA" w:rsidRDefault="00E26AFE" w:rsidP="00A14653">
      <w:pPr>
        <w:spacing w:after="240" w:line="240" w:lineRule="auto"/>
        <w:ind w:left="567" w:hanging="567"/>
        <w:contextualSpacing/>
        <w:jc w:val="both"/>
        <w:rPr>
          <w:rFonts w:ascii="Tahoma" w:hAnsi="Tahoma" w:cs="Tahoma"/>
          <w:spacing w:val="-3"/>
        </w:rPr>
      </w:pPr>
      <w:r w:rsidRPr="00AF3DEA">
        <w:rPr>
          <w:rFonts w:ascii="Tahoma" w:hAnsi="Tahoma" w:cs="Tahoma"/>
          <w:sz w:val="21"/>
          <w:szCs w:val="21"/>
        </w:rPr>
        <w:t>9.3</w:t>
      </w:r>
      <w:r w:rsidRPr="00AF3DEA">
        <w:rPr>
          <w:rFonts w:ascii="Tahoma" w:hAnsi="Tahoma" w:cs="Tahoma"/>
          <w:sz w:val="21"/>
          <w:szCs w:val="21"/>
        </w:rPr>
        <w:tab/>
      </w:r>
      <w:r w:rsidRPr="00AF3DEA">
        <w:rPr>
          <w:rFonts w:ascii="Tahoma" w:hAnsi="Tahoma" w:cs="Tahoma"/>
          <w:b/>
          <w:spacing w:val="-3"/>
        </w:rPr>
        <w:t>Garantía de Calidad de Bienes.-</w:t>
      </w:r>
      <w:r w:rsidRPr="00AF3DEA">
        <w:rPr>
          <w:rFonts w:ascii="Tahoma" w:hAnsi="Tahoma" w:cs="Tahoma"/>
          <w:spacing w:val="-3"/>
        </w:rPr>
        <w:t xml:space="preserve"> El PROVEEDOR garantiza la calidad de los bienes que se adquieren a través del presente contrato por el periodo de un (1) año calendario a partir de la emisión del Certificado de Aceptación Provisional.</w:t>
      </w:r>
    </w:p>
    <w:p w:rsidR="00E26AFE" w:rsidRPr="00AF3DEA" w:rsidRDefault="00E26AFE" w:rsidP="00A14653">
      <w:pPr>
        <w:spacing w:after="240" w:line="240" w:lineRule="auto"/>
        <w:ind w:left="567" w:hanging="567"/>
        <w:contextualSpacing/>
        <w:jc w:val="both"/>
        <w:rPr>
          <w:rFonts w:ascii="Tahoma" w:hAnsi="Tahoma" w:cs="Tahoma"/>
          <w:spacing w:val="-3"/>
        </w:rPr>
      </w:pPr>
      <w:r w:rsidRPr="00AF3DEA">
        <w:rPr>
          <w:rFonts w:ascii="Tahoma" w:hAnsi="Tahoma" w:cs="Tahoma"/>
          <w:sz w:val="21"/>
          <w:szCs w:val="21"/>
        </w:rPr>
        <w:t>9.</w:t>
      </w:r>
      <w:r w:rsidRPr="00AF3DEA">
        <w:rPr>
          <w:rFonts w:ascii="Tahoma" w:hAnsi="Tahoma" w:cs="Tahoma"/>
          <w:spacing w:val="-3"/>
        </w:rPr>
        <w:t>4</w:t>
      </w:r>
      <w:r w:rsidRPr="00AF3DEA">
        <w:rPr>
          <w:rFonts w:ascii="Tahoma" w:hAnsi="Tahoma" w:cs="Tahoma"/>
          <w:b/>
          <w:spacing w:val="-3"/>
        </w:rPr>
        <w:tab/>
        <w:t>Garantía de la Calidad Técnica sobre Trabajos de Instalación.-</w:t>
      </w:r>
      <w:r w:rsidRPr="00AF3DEA">
        <w:rPr>
          <w:rFonts w:ascii="Tahoma" w:hAnsi="Tahoma" w:cs="Tahoma"/>
          <w:spacing w:val="-3"/>
        </w:rPr>
        <w:t xml:space="preserve"> El PROVEEDOR garantiza la calidad de los trabajos de provisión e instalación de equipos.</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9.</w:t>
      </w:r>
      <w:r w:rsidRPr="00AF3DEA">
        <w:rPr>
          <w:rFonts w:ascii="Tahoma" w:hAnsi="Tahoma" w:cs="Tahoma"/>
          <w:spacing w:val="-3"/>
        </w:rPr>
        <w:t>5</w:t>
      </w:r>
      <w:r w:rsidRPr="00AF3DEA">
        <w:rPr>
          <w:rFonts w:ascii="Tahoma" w:hAnsi="Tahoma" w:cs="Tahoma"/>
          <w:b/>
          <w:spacing w:val="-3"/>
        </w:rPr>
        <w:tab/>
        <w:t>Soporte Técnico.-</w:t>
      </w:r>
      <w:r w:rsidRPr="00AF3DEA">
        <w:rPr>
          <w:rFonts w:ascii="Tahoma" w:hAnsi="Tahoma" w:cs="Tahoma"/>
          <w:spacing w:val="-3"/>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w:t>
      </w:r>
      <w:r w:rsidR="005D5917" w:rsidRPr="00AF3DEA">
        <w:rPr>
          <w:rFonts w:ascii="Tahoma" w:hAnsi="Tahoma" w:cs="Tahoma"/>
          <w:spacing w:val="-3"/>
        </w:rPr>
        <w:t>ENTEL S.A.</w:t>
      </w:r>
    </w:p>
    <w:p w:rsidR="00E26AFE" w:rsidRPr="00AF3DEA" w:rsidRDefault="00E26AFE" w:rsidP="00A14653">
      <w:pPr>
        <w:spacing w:after="240" w:line="240" w:lineRule="auto"/>
        <w:ind w:left="567" w:hanging="567"/>
        <w:contextualSpacing/>
        <w:jc w:val="both"/>
        <w:rPr>
          <w:rFonts w:ascii="Tahoma" w:hAnsi="Tahoma" w:cs="Tahoma"/>
          <w:spacing w:val="-3"/>
          <w:sz w:val="21"/>
          <w:szCs w:val="21"/>
        </w:rPr>
      </w:pPr>
      <w:r w:rsidRPr="00AF3DEA">
        <w:rPr>
          <w:rFonts w:ascii="Tahoma" w:hAnsi="Tahoma" w:cs="Tahoma"/>
          <w:spacing w:val="-3"/>
          <w:sz w:val="21"/>
          <w:szCs w:val="21"/>
        </w:rPr>
        <w:t>9.6</w:t>
      </w:r>
      <w:r w:rsidRPr="00AF3DEA">
        <w:rPr>
          <w:rFonts w:ascii="Tahoma" w:hAnsi="Tahoma" w:cs="Tahoma"/>
          <w:spacing w:val="-3"/>
          <w:sz w:val="21"/>
          <w:szCs w:val="21"/>
        </w:rPr>
        <w:tab/>
      </w:r>
      <w:r w:rsidRPr="00AF3DEA">
        <w:rPr>
          <w:rFonts w:ascii="Tahoma" w:hAnsi="Tahoma" w:cs="Tahoma"/>
          <w:b/>
          <w:spacing w:val="-3"/>
          <w:sz w:val="21"/>
          <w:szCs w:val="21"/>
        </w:rPr>
        <w:t>Póliza de Responsabilidad Civil.-</w:t>
      </w:r>
      <w:r w:rsidRPr="00AF3DEA">
        <w:rPr>
          <w:rFonts w:ascii="Tahoma" w:hAnsi="Tahoma" w:cs="Tahoma"/>
          <w:spacing w:val="-3"/>
          <w:sz w:val="21"/>
          <w:szCs w:val="21"/>
        </w:rPr>
        <w:t xml:space="preserve"> El </w:t>
      </w:r>
      <w:r w:rsidRPr="00AF3DEA">
        <w:rPr>
          <w:rFonts w:ascii="Tahoma" w:hAnsi="Tahoma" w:cs="Tahoma"/>
          <w:sz w:val="21"/>
          <w:szCs w:val="21"/>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w:t>
      </w:r>
      <w:r w:rsidR="005D5917" w:rsidRPr="00AF3DEA">
        <w:rPr>
          <w:rFonts w:ascii="Tahoma" w:hAnsi="Tahoma" w:cs="Tahoma"/>
          <w:sz w:val="21"/>
          <w:szCs w:val="21"/>
        </w:rPr>
        <w:t>ENTEL S.A.</w:t>
      </w:r>
      <w:r w:rsidRPr="00AF3DEA">
        <w:rPr>
          <w:rFonts w:ascii="Tahoma" w:hAnsi="Tahoma" w:cs="Tahoma"/>
          <w:sz w:val="21"/>
          <w:szCs w:val="21"/>
        </w:rPr>
        <w:t>, con vigencia desde la suscripción del presente contrato hasta treinta (30) días posteriores a su finalización</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bCs/>
          <w:sz w:val="21"/>
          <w:szCs w:val="21"/>
        </w:rPr>
        <w:t>9.7</w:t>
      </w:r>
      <w:r w:rsidRPr="00AF3DEA">
        <w:rPr>
          <w:rFonts w:ascii="Tahoma" w:hAnsi="Tahoma" w:cs="Tahoma"/>
          <w:bCs/>
          <w:sz w:val="21"/>
          <w:szCs w:val="21"/>
        </w:rPr>
        <w:tab/>
      </w:r>
      <w:r w:rsidRPr="00AF3DEA">
        <w:rPr>
          <w:rFonts w:ascii="Tahoma" w:hAnsi="Tahoma" w:cs="Tahoma"/>
          <w:b/>
          <w:bCs/>
          <w:sz w:val="21"/>
          <w:szCs w:val="21"/>
        </w:rPr>
        <w:t>Póliza de Seguro Contra Accidentes.-</w:t>
      </w:r>
      <w:r w:rsidRPr="00AF3DEA">
        <w:rPr>
          <w:rFonts w:ascii="Tahoma" w:hAnsi="Tahoma" w:cs="Tahoma"/>
          <w:sz w:val="21"/>
          <w:szCs w:val="21"/>
        </w:rPr>
        <w:t xml:space="preserve"> El</w:t>
      </w:r>
      <w:r w:rsidRPr="00AF3DEA">
        <w:rPr>
          <w:rFonts w:ascii="Tahoma" w:hAnsi="Tahoma" w:cs="Tahoma"/>
          <w:b/>
          <w:sz w:val="21"/>
          <w:szCs w:val="21"/>
        </w:rPr>
        <w:t xml:space="preserve"> </w:t>
      </w:r>
      <w:r w:rsidRPr="00AF3DEA">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w:t>
      </w:r>
      <w:r w:rsidR="005D5917" w:rsidRPr="00AF3DEA">
        <w:rPr>
          <w:rFonts w:ascii="Tahoma" w:hAnsi="Tahoma" w:cs="Tahoma"/>
          <w:sz w:val="21"/>
          <w:szCs w:val="21"/>
        </w:rPr>
        <w:t>ENTEL S.A.</w:t>
      </w:r>
      <w:r w:rsidRPr="00AF3DEA">
        <w:rPr>
          <w:rFonts w:ascii="Tahoma" w:hAnsi="Tahoma" w:cs="Tahoma"/>
          <w:sz w:val="21"/>
          <w:szCs w:val="21"/>
        </w:rPr>
        <w:t xml:space="preserve">, con vigencia desde la suscripción del presente contrato hasta treinta (30) días posteriores a su finalización.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 xml:space="preserve">De contar con una póliza para todos sus proyectos, deberá presentar una fotocopia de la misma a la Gerencia de Tesorería de </w:t>
      </w:r>
      <w:r w:rsidR="005D5917" w:rsidRPr="00AF3DEA">
        <w:rPr>
          <w:rFonts w:ascii="Tahoma" w:hAnsi="Tahoma" w:cs="Tahoma"/>
          <w:sz w:val="21"/>
          <w:szCs w:val="21"/>
        </w:rPr>
        <w:t>ENTEL S.A.</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DÉCIMA: INSPECCIONES Y PRUEBAS</w:t>
      </w:r>
      <w:r w:rsidRPr="00AF3DEA">
        <w:rPr>
          <w:rFonts w:ascii="Tahoma" w:hAnsi="Tahoma" w:cs="Tahoma"/>
          <w:b/>
          <w:sz w:val="21"/>
          <w:szCs w:val="21"/>
        </w:rPr>
        <w:t xml:space="preserve">.- </w:t>
      </w:r>
      <w:r w:rsidRPr="00AF3DEA">
        <w:rPr>
          <w:rFonts w:ascii="Tahoma" w:hAnsi="Tahoma" w:cs="Tahoma"/>
          <w:sz w:val="21"/>
          <w:szCs w:val="21"/>
        </w:rPr>
        <w:t xml:space="preserve">El PROVEEDOR, será responsable de la calidad de los bienes y servicios que provee por el objeto del presente contrato hasta el momento de su entrega a </w:t>
      </w:r>
      <w:r w:rsidR="005D5917" w:rsidRPr="00AF3DEA">
        <w:rPr>
          <w:rFonts w:ascii="Tahoma" w:hAnsi="Tahoma" w:cs="Tahoma"/>
          <w:sz w:val="21"/>
          <w:szCs w:val="21"/>
        </w:rPr>
        <w:t>ENTEL S.A.</w:t>
      </w:r>
      <w:r w:rsidRPr="00AF3DEA">
        <w:rPr>
          <w:rFonts w:ascii="Tahoma" w:hAnsi="Tahoma" w:cs="Tahoma"/>
          <w:sz w:val="21"/>
          <w:szCs w:val="21"/>
        </w:rPr>
        <w:t xml:space="preserve"> de acuerdo a lo establecido en los Anexos del presente contrato.</w:t>
      </w:r>
    </w:p>
    <w:p w:rsidR="00E26AFE" w:rsidRPr="00AF3DEA" w:rsidRDefault="00E26AFE" w:rsidP="00A14653">
      <w:pPr>
        <w:spacing w:after="240" w:line="240" w:lineRule="auto"/>
        <w:ind w:left="566" w:hanging="566"/>
        <w:contextualSpacing/>
        <w:jc w:val="both"/>
        <w:rPr>
          <w:rFonts w:ascii="Tahoma" w:hAnsi="Tahoma" w:cs="Tahoma"/>
          <w:sz w:val="21"/>
          <w:szCs w:val="21"/>
        </w:rPr>
      </w:pPr>
      <w:r w:rsidRPr="00AF3DEA">
        <w:rPr>
          <w:rFonts w:ascii="Tahoma" w:hAnsi="Tahoma" w:cs="Tahoma"/>
          <w:sz w:val="21"/>
          <w:szCs w:val="21"/>
        </w:rPr>
        <w:t>10.1</w:t>
      </w:r>
      <w:r w:rsidRPr="00AF3DEA">
        <w:rPr>
          <w:rFonts w:ascii="Tahoma" w:hAnsi="Tahoma" w:cs="Tahoma"/>
          <w:sz w:val="21"/>
          <w:szCs w:val="21"/>
        </w:rPr>
        <w:tab/>
      </w:r>
      <w:r w:rsidRPr="00AF3DEA">
        <w:rPr>
          <w:rFonts w:ascii="Tahoma" w:hAnsi="Tahoma" w:cs="Tahoma"/>
          <w:b/>
          <w:sz w:val="21"/>
          <w:szCs w:val="21"/>
        </w:rPr>
        <w:t>Inspección y Aceptación Provisional:</w:t>
      </w:r>
      <w:r w:rsidRPr="00AF3DEA">
        <w:rPr>
          <w:rFonts w:ascii="Tahoma" w:hAnsi="Tahoma" w:cs="Tahoma"/>
          <w:sz w:val="21"/>
          <w:szCs w:val="21"/>
        </w:rPr>
        <w:t xml:space="preserve"> El PROVEEDOR en coordinación con </w:t>
      </w:r>
      <w:r w:rsidR="005D5917" w:rsidRPr="00AF3DEA">
        <w:rPr>
          <w:rFonts w:ascii="Tahoma" w:hAnsi="Tahoma" w:cs="Tahoma"/>
          <w:sz w:val="21"/>
          <w:szCs w:val="21"/>
        </w:rPr>
        <w:t>ENTEL S.A.</w:t>
      </w:r>
      <w:r w:rsidRPr="00AF3DEA">
        <w:rPr>
          <w:rFonts w:ascii="Tahoma" w:hAnsi="Tahoma" w:cs="Tahoma"/>
          <w:sz w:val="21"/>
          <w:szCs w:val="21"/>
        </w:rPr>
        <w:t xml:space="preserve"> y de acuerdo a lo establecido en el Cronograma de Ejecución del Proyecto, efectuarán las pruebas de inspección y aceptación de los equipos, con el propósito de confirmar su operatividad.</w:t>
      </w:r>
    </w:p>
    <w:p w:rsidR="00E26AFE" w:rsidRPr="00AF3DEA" w:rsidRDefault="00E26AFE" w:rsidP="00A14653">
      <w:pPr>
        <w:spacing w:after="240" w:line="240" w:lineRule="auto"/>
        <w:ind w:left="1416" w:hanging="850"/>
        <w:contextualSpacing/>
        <w:jc w:val="both"/>
        <w:rPr>
          <w:rFonts w:ascii="Tahoma" w:hAnsi="Tahoma" w:cs="Tahoma"/>
          <w:sz w:val="21"/>
          <w:szCs w:val="21"/>
        </w:rPr>
      </w:pPr>
      <w:r w:rsidRPr="00AF3DEA">
        <w:rPr>
          <w:rFonts w:ascii="Tahoma" w:hAnsi="Tahoma" w:cs="Tahoma"/>
          <w:sz w:val="21"/>
          <w:szCs w:val="21"/>
        </w:rPr>
        <w:t>10.1.1</w:t>
      </w:r>
      <w:r w:rsidRPr="00AF3DEA">
        <w:rPr>
          <w:rFonts w:ascii="Tahoma" w:hAnsi="Tahoma" w:cs="Tahoma"/>
          <w:sz w:val="21"/>
          <w:szCs w:val="21"/>
        </w:rPr>
        <w:tab/>
        <w:t xml:space="preserve">El PROVEEDOR en coordinación con </w:t>
      </w:r>
      <w:r w:rsidR="005D5917" w:rsidRPr="00AF3DEA">
        <w:rPr>
          <w:rFonts w:ascii="Tahoma" w:hAnsi="Tahoma" w:cs="Tahoma"/>
          <w:sz w:val="21"/>
          <w:szCs w:val="21"/>
        </w:rPr>
        <w:t>ENTEL S.A.</w:t>
      </w:r>
      <w:r w:rsidRPr="00AF3DEA">
        <w:rPr>
          <w:rFonts w:ascii="Tahoma" w:hAnsi="Tahoma" w:cs="Tahoma"/>
          <w:sz w:val="21"/>
          <w:szCs w:val="21"/>
        </w:rPr>
        <w:t xml:space="preserve">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E26AFE" w:rsidRPr="00AF3DEA" w:rsidRDefault="00E26AFE" w:rsidP="00A14653">
      <w:pPr>
        <w:spacing w:after="240" w:line="240" w:lineRule="auto"/>
        <w:ind w:left="1416" w:hanging="850"/>
        <w:contextualSpacing/>
        <w:jc w:val="both"/>
        <w:rPr>
          <w:rFonts w:ascii="Tahoma" w:hAnsi="Tahoma" w:cs="Tahoma"/>
          <w:sz w:val="21"/>
          <w:szCs w:val="21"/>
        </w:rPr>
      </w:pPr>
      <w:r w:rsidRPr="00AF3DEA">
        <w:rPr>
          <w:rFonts w:ascii="Tahoma" w:hAnsi="Tahoma" w:cs="Tahoma"/>
          <w:sz w:val="21"/>
          <w:szCs w:val="21"/>
        </w:rPr>
        <w:lastRenderedPageBreak/>
        <w:t>10.1.2</w:t>
      </w:r>
      <w:r w:rsidRPr="00AF3DEA">
        <w:rPr>
          <w:rFonts w:ascii="Tahoma" w:hAnsi="Tahoma" w:cs="Tahoma"/>
          <w:sz w:val="21"/>
          <w:szCs w:val="21"/>
        </w:rPr>
        <w:tab/>
        <w:t xml:space="preserve">Una vez efectuadas con éxito entre </w:t>
      </w:r>
      <w:r w:rsidR="005D5917" w:rsidRPr="00AF3DEA">
        <w:rPr>
          <w:rFonts w:ascii="Tahoma" w:hAnsi="Tahoma" w:cs="Tahoma"/>
          <w:sz w:val="21"/>
          <w:szCs w:val="21"/>
        </w:rPr>
        <w:t>ENTEL S.A.</w:t>
      </w:r>
      <w:r w:rsidRPr="00AF3DEA">
        <w:rPr>
          <w:rFonts w:ascii="Tahoma" w:hAnsi="Tahoma" w:cs="Tahoma"/>
          <w:sz w:val="21"/>
          <w:szCs w:val="21"/>
        </w:rPr>
        <w:t xml:space="preserve"> y el PROVEEDOR, la inspección de pruebas de aceptación, conclusión de pendientes</w:t>
      </w:r>
      <w:r w:rsidRPr="00AF3DEA">
        <w:rPr>
          <w:rFonts w:ascii="Tahoma" w:hAnsi="Tahoma" w:cs="Tahoma"/>
          <w:sz w:val="21"/>
          <w:szCs w:val="21"/>
          <w:lang w:eastAsia="zh-CN"/>
        </w:rPr>
        <w:t xml:space="preserve"> que afecten la puesta en servicio comercial </w:t>
      </w:r>
      <w:r w:rsidRPr="00AF3DEA">
        <w:rPr>
          <w:rFonts w:ascii="Tahoma" w:hAnsi="Tahoma" w:cs="Tahoma"/>
          <w:sz w:val="21"/>
          <w:szCs w:val="21"/>
        </w:rPr>
        <w:t xml:space="preserve">y la entrega de documentación, </w:t>
      </w:r>
      <w:r w:rsidR="005D5917" w:rsidRPr="00AF3DEA">
        <w:rPr>
          <w:rFonts w:ascii="Tahoma" w:hAnsi="Tahoma" w:cs="Tahoma"/>
          <w:sz w:val="21"/>
          <w:szCs w:val="21"/>
        </w:rPr>
        <w:t>ENTEL S.A.</w:t>
      </w:r>
      <w:r w:rsidRPr="00AF3DEA">
        <w:rPr>
          <w:rFonts w:ascii="Tahoma" w:hAnsi="Tahoma" w:cs="Tahoma"/>
          <w:sz w:val="21"/>
          <w:szCs w:val="21"/>
        </w:rPr>
        <w:t xml:space="preserve"> podrá emitir el respectivo Certificado de Aceptación Provisional.</w:t>
      </w:r>
    </w:p>
    <w:p w:rsidR="00E26AFE" w:rsidRPr="00AF3DEA" w:rsidRDefault="00E26AFE" w:rsidP="00A14653">
      <w:pPr>
        <w:spacing w:after="240" w:line="240" w:lineRule="auto"/>
        <w:ind w:left="1416" w:hanging="850"/>
        <w:contextualSpacing/>
        <w:jc w:val="both"/>
        <w:rPr>
          <w:rFonts w:ascii="Tahoma" w:hAnsi="Tahoma" w:cs="Tahoma"/>
          <w:sz w:val="21"/>
          <w:szCs w:val="21"/>
        </w:rPr>
      </w:pPr>
      <w:r w:rsidRPr="00AF3DEA">
        <w:rPr>
          <w:rFonts w:ascii="Tahoma" w:hAnsi="Tahoma" w:cs="Tahoma"/>
          <w:sz w:val="21"/>
          <w:szCs w:val="21"/>
        </w:rPr>
        <w:t>10.1.3</w:t>
      </w:r>
      <w:r w:rsidRPr="00AF3DEA">
        <w:rPr>
          <w:rFonts w:ascii="Tahoma" w:hAnsi="Tahoma" w:cs="Tahoma"/>
          <w:sz w:val="21"/>
          <w:szCs w:val="21"/>
        </w:rPr>
        <w:tab/>
        <w:t>Si e</w:t>
      </w:r>
      <w:r w:rsidRPr="00AF3DEA">
        <w:rPr>
          <w:rFonts w:ascii="Tahoma" w:hAnsi="Tahoma" w:cs="Tahoma"/>
          <w:sz w:val="21"/>
          <w:szCs w:val="21"/>
          <w:lang w:eastAsia="zh-CN"/>
        </w:rPr>
        <w:t>n</w:t>
      </w:r>
      <w:r w:rsidRPr="00AF3DEA">
        <w:rPr>
          <w:rFonts w:ascii="Tahoma" w:hAnsi="Tahoma" w:cs="Tahoma"/>
          <w:sz w:val="21"/>
          <w:szCs w:val="21"/>
        </w:rPr>
        <w:t xml:space="preserve"> la instalación de los equipos provistos no cumplen con las especificaciones técnicas y lo establecido en la oferta del PROVEEDOR aceptada por </w:t>
      </w:r>
      <w:r w:rsidR="005D5917" w:rsidRPr="00AF3DEA">
        <w:rPr>
          <w:rFonts w:ascii="Tahoma" w:hAnsi="Tahoma" w:cs="Tahoma"/>
          <w:sz w:val="21"/>
          <w:szCs w:val="21"/>
        </w:rPr>
        <w:t>ENTEL S.A.</w:t>
      </w:r>
      <w:r w:rsidRPr="00AF3DEA">
        <w:rPr>
          <w:rFonts w:ascii="Tahoma" w:hAnsi="Tahoma" w:cs="Tahoma"/>
          <w:sz w:val="21"/>
          <w:szCs w:val="21"/>
        </w:rPr>
        <w:t xml:space="preserve">, así como con las aclaraciones y respuestas acordadas entre partes; </w:t>
      </w:r>
      <w:r w:rsidR="005D5917" w:rsidRPr="00AF3DEA">
        <w:rPr>
          <w:rFonts w:ascii="Tahoma" w:hAnsi="Tahoma" w:cs="Tahoma"/>
          <w:sz w:val="21"/>
          <w:szCs w:val="21"/>
        </w:rPr>
        <w:t>ENTEL S.A.</w:t>
      </w:r>
      <w:r w:rsidRPr="00AF3DEA">
        <w:rPr>
          <w:rFonts w:ascii="Tahoma" w:hAnsi="Tahoma" w:cs="Tahoma"/>
          <w:sz w:val="21"/>
          <w:szCs w:val="21"/>
        </w:rPr>
        <w:t xml:space="preserve"> podrá rechazarlas en todo o en parte, en este caso el PROVEEDOR deberá asumir a su costo el reemplazo del equipo defectuoso, una vez reemplazados serán sometidos conjuntamente a la realización de inspecciones y pruebas de aceptación.</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10.1.4</w:t>
      </w:r>
      <w:r w:rsidRPr="00AF3DEA">
        <w:rPr>
          <w:rFonts w:ascii="Tahoma" w:hAnsi="Tahoma" w:cs="Tahoma"/>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entregados a satisfacción de </w:t>
      </w:r>
      <w:r w:rsidR="005D5917" w:rsidRPr="00AF3DEA">
        <w:rPr>
          <w:rFonts w:ascii="Tahoma" w:hAnsi="Tahoma" w:cs="Tahoma"/>
          <w:sz w:val="21"/>
          <w:szCs w:val="21"/>
        </w:rPr>
        <w:t>ENTEL S.A.</w:t>
      </w:r>
      <w:r w:rsidRPr="00AF3DEA">
        <w:rPr>
          <w:rFonts w:ascii="Tahoma" w:hAnsi="Tahoma" w:cs="Tahoma"/>
          <w:sz w:val="21"/>
          <w:szCs w:val="21"/>
        </w:rPr>
        <w:t xml:space="preserve"> y solucionados todos los reclamos técnicos sobre los mismos, </w:t>
      </w:r>
      <w:r w:rsidR="005D5917" w:rsidRPr="00AF3DEA">
        <w:rPr>
          <w:rFonts w:ascii="Tahoma" w:hAnsi="Tahoma" w:cs="Tahoma"/>
          <w:sz w:val="21"/>
          <w:szCs w:val="21"/>
        </w:rPr>
        <w:t>ENTEL S.A.</w:t>
      </w:r>
      <w:r w:rsidRPr="00AF3DEA">
        <w:rPr>
          <w:rFonts w:ascii="Tahoma" w:hAnsi="Tahoma" w:cs="Tahoma"/>
          <w:sz w:val="21"/>
          <w:szCs w:val="21"/>
        </w:rPr>
        <w:t xml:space="preserve"> emitirá el respectivo Certificado de Aceptación Definitiva, documento que podrá ser emitido por sitio.</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10.1.5</w:t>
      </w:r>
      <w:r w:rsidRPr="00AF3DEA">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10.1.6</w:t>
      </w:r>
      <w:r w:rsidRPr="00AF3DEA">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10.2</w:t>
      </w:r>
      <w:r w:rsidRPr="00AF3DEA">
        <w:rPr>
          <w:rFonts w:ascii="Tahoma" w:hAnsi="Tahoma" w:cs="Tahoma"/>
          <w:sz w:val="21"/>
          <w:szCs w:val="21"/>
        </w:rPr>
        <w:tab/>
      </w:r>
      <w:r w:rsidRPr="00AF3DEA">
        <w:rPr>
          <w:rFonts w:ascii="Tahoma" w:hAnsi="Tahoma" w:cs="Tahoma"/>
          <w:b/>
          <w:sz w:val="21"/>
          <w:szCs w:val="21"/>
        </w:rPr>
        <w:t>Aceptación Definitiva:</w:t>
      </w:r>
      <w:r w:rsidRPr="00AF3DEA">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w:t>
      </w:r>
      <w:r w:rsidR="005D5917" w:rsidRPr="00AF3DEA">
        <w:rPr>
          <w:rFonts w:ascii="Tahoma" w:hAnsi="Tahoma" w:cs="Tahoma"/>
          <w:sz w:val="21"/>
          <w:szCs w:val="21"/>
        </w:rPr>
        <w:t>ENTEL S.A.</w:t>
      </w:r>
      <w:r w:rsidRPr="00AF3DEA">
        <w:rPr>
          <w:rFonts w:ascii="Tahoma" w:hAnsi="Tahoma" w:cs="Tahoma"/>
          <w:sz w:val="21"/>
          <w:szCs w:val="21"/>
        </w:rPr>
        <w:t xml:space="preserve"> y solucionados todos los reclamos técnicos sobre los mismos. </w:t>
      </w:r>
      <w:r w:rsidR="005D5917" w:rsidRPr="00AF3DEA">
        <w:rPr>
          <w:rFonts w:ascii="Tahoma" w:hAnsi="Tahoma" w:cs="Tahoma"/>
          <w:sz w:val="21"/>
          <w:szCs w:val="21"/>
        </w:rPr>
        <w:t>ENTEL S.A.</w:t>
      </w:r>
      <w:r w:rsidRPr="00AF3DEA">
        <w:rPr>
          <w:rFonts w:ascii="Tahoma" w:hAnsi="Tahoma" w:cs="Tahoma"/>
          <w:sz w:val="21"/>
          <w:szCs w:val="21"/>
        </w:rPr>
        <w:t xml:space="preserve"> emitirá el respectivo Certificado de Aceptación Definitiva.</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iCs/>
          <w:sz w:val="21"/>
          <w:szCs w:val="21"/>
          <w:u w:val="single"/>
        </w:rPr>
        <w:t xml:space="preserve">DÉCIMA PRIMERA: </w:t>
      </w:r>
      <w:r w:rsidRPr="00AF3DEA">
        <w:rPr>
          <w:rFonts w:ascii="Tahoma" w:hAnsi="Tahoma" w:cs="Tahoma"/>
          <w:b/>
          <w:bCs/>
          <w:sz w:val="21"/>
          <w:szCs w:val="21"/>
          <w:u w:val="single"/>
        </w:rPr>
        <w:t>OBLIGACIONES DE LAS PARTES</w:t>
      </w:r>
      <w:r w:rsidRPr="00AF3DEA">
        <w:rPr>
          <w:rFonts w:ascii="Tahoma" w:hAnsi="Tahoma" w:cs="Tahoma"/>
          <w:b/>
          <w:bCs/>
          <w:sz w:val="21"/>
          <w:szCs w:val="21"/>
        </w:rPr>
        <w:t xml:space="preserve">.- </w:t>
      </w:r>
      <w:r w:rsidRPr="00AF3DEA">
        <w:rPr>
          <w:rFonts w:ascii="Tahoma" w:hAnsi="Tahoma" w:cs="Tahoma"/>
          <w:sz w:val="21"/>
          <w:szCs w:val="21"/>
        </w:rPr>
        <w:t>Al margen de las obligaciones establecidas en las cláusulas precedentes, las Partes se comprometen a cumplir las siguientes:</w:t>
      </w:r>
    </w:p>
    <w:p w:rsidR="00E26AFE" w:rsidRPr="00AF3DEA" w:rsidRDefault="00E26AFE" w:rsidP="00A14653">
      <w:pPr>
        <w:spacing w:after="240" w:line="240" w:lineRule="auto"/>
        <w:ind w:left="566" w:hanging="566"/>
        <w:contextualSpacing/>
        <w:jc w:val="both"/>
        <w:rPr>
          <w:rFonts w:ascii="Tahoma" w:hAnsi="Tahoma" w:cs="Tahoma"/>
          <w:sz w:val="21"/>
          <w:szCs w:val="21"/>
        </w:rPr>
      </w:pPr>
      <w:r w:rsidRPr="00AF3DEA">
        <w:rPr>
          <w:rFonts w:ascii="Tahoma" w:hAnsi="Tahoma" w:cs="Tahoma"/>
          <w:sz w:val="21"/>
          <w:szCs w:val="21"/>
        </w:rPr>
        <w:t>11.1</w:t>
      </w:r>
      <w:r w:rsidRPr="00AF3DEA">
        <w:rPr>
          <w:rFonts w:ascii="Tahoma" w:hAnsi="Tahoma" w:cs="Tahoma"/>
          <w:sz w:val="21"/>
          <w:szCs w:val="21"/>
        </w:rPr>
        <w:tab/>
      </w:r>
      <w:r w:rsidR="005D5917" w:rsidRPr="00AF3DEA">
        <w:rPr>
          <w:rFonts w:ascii="Tahoma" w:hAnsi="Tahoma" w:cs="Tahoma"/>
          <w:sz w:val="21"/>
          <w:szCs w:val="21"/>
        </w:rPr>
        <w:t>ENTEL S.A.</w:t>
      </w:r>
      <w:r w:rsidRPr="00AF3DEA">
        <w:rPr>
          <w:rFonts w:ascii="Tahoma" w:hAnsi="Tahoma" w:cs="Tahoma"/>
          <w:sz w:val="21"/>
          <w:szCs w:val="21"/>
        </w:rPr>
        <w:t>:</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11.1.1</w:t>
      </w:r>
      <w:r w:rsidRPr="00AF3DEA">
        <w:rPr>
          <w:rFonts w:ascii="Tahoma" w:hAnsi="Tahoma" w:cs="Tahoma"/>
          <w:sz w:val="21"/>
          <w:szCs w:val="21"/>
        </w:rPr>
        <w:tab/>
        <w:t>Efectuar a favor del PROVEEDOR, el pago por la ejecución del objeto del presente contrato.</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11.1.2</w:t>
      </w:r>
      <w:r w:rsidRPr="00AF3DEA">
        <w:rPr>
          <w:rFonts w:ascii="Tahoma" w:hAnsi="Tahoma" w:cs="Tahoma"/>
          <w:sz w:val="21"/>
          <w:szCs w:val="21"/>
        </w:rPr>
        <w:tab/>
        <w:t>Proporcionar al personal del PROVEEDOR autorizaciones para el ingreso y uso de ambientes de instalación, aun en períodos fuera de oficina.</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11.1.3</w:t>
      </w:r>
      <w:r w:rsidRPr="00AF3DEA">
        <w:rPr>
          <w:rFonts w:ascii="Tahoma" w:hAnsi="Tahoma" w:cs="Tahoma"/>
          <w:sz w:val="21"/>
          <w:szCs w:val="21"/>
        </w:rPr>
        <w:tab/>
      </w:r>
      <w:r w:rsidR="005D5917" w:rsidRPr="00AF3DEA">
        <w:rPr>
          <w:rFonts w:ascii="Tahoma" w:hAnsi="Tahoma" w:cs="Tahoma"/>
          <w:sz w:val="21"/>
          <w:szCs w:val="21"/>
        </w:rPr>
        <w:t>ENTEL S.A.</w:t>
      </w:r>
      <w:r w:rsidRPr="00AF3DEA">
        <w:rPr>
          <w:rFonts w:ascii="Tahoma" w:hAnsi="Tahoma" w:cs="Tahoma"/>
          <w:sz w:val="21"/>
          <w:szCs w:val="21"/>
        </w:rPr>
        <w:t xml:space="preserve"> deberá poner a disposición personal para efectuar las pruebas de aceptación.</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11.1.4</w:t>
      </w:r>
      <w:r w:rsidRPr="00AF3DEA">
        <w:rPr>
          <w:rFonts w:ascii="Tahoma" w:hAnsi="Tahoma" w:cs="Tahoma"/>
          <w:sz w:val="21"/>
          <w:szCs w:val="21"/>
        </w:rPr>
        <w:tab/>
      </w:r>
      <w:r w:rsidR="005D5917" w:rsidRPr="00AF3DEA">
        <w:rPr>
          <w:rFonts w:ascii="Tahoma" w:hAnsi="Tahoma" w:cs="Tahoma"/>
          <w:sz w:val="21"/>
          <w:szCs w:val="21"/>
        </w:rPr>
        <w:t>ENTEL S.A.</w:t>
      </w:r>
      <w:r w:rsidRPr="00AF3DEA">
        <w:rPr>
          <w:rFonts w:ascii="Tahoma" w:hAnsi="Tahoma" w:cs="Tahoma"/>
          <w:sz w:val="21"/>
          <w:szCs w:val="21"/>
        </w:rPr>
        <w:t xml:space="preserve"> deberá entregar mediciones actualizadas del cable fibra óptica previas al inicio de instalación de los equipos.</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11.1.5</w:t>
      </w:r>
      <w:r w:rsidRPr="00AF3DEA">
        <w:rPr>
          <w:rFonts w:ascii="Tahoma" w:hAnsi="Tahoma" w:cs="Tahoma"/>
          <w:sz w:val="21"/>
          <w:szCs w:val="21"/>
        </w:rPr>
        <w:tab/>
      </w:r>
      <w:r w:rsidR="005D5917" w:rsidRPr="00AF3DEA">
        <w:rPr>
          <w:rFonts w:ascii="Tahoma" w:hAnsi="Tahoma" w:cs="Tahoma"/>
          <w:sz w:val="21"/>
          <w:szCs w:val="21"/>
        </w:rPr>
        <w:t>ENTEL S.A.</w:t>
      </w:r>
      <w:r w:rsidRPr="00AF3DEA">
        <w:rPr>
          <w:rFonts w:ascii="Tahoma" w:hAnsi="Tahoma" w:cs="Tahoma"/>
          <w:sz w:val="21"/>
          <w:szCs w:val="21"/>
        </w:rPr>
        <w:t xml:space="preserve"> deberá proveer los sitios para realizar las instalaciones.</w:t>
      </w:r>
    </w:p>
    <w:p w:rsidR="00E26AFE" w:rsidRPr="00AF3DEA" w:rsidRDefault="00E26AFE" w:rsidP="00A14653">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11.2</w:t>
      </w:r>
      <w:r w:rsidRPr="00AF3DEA">
        <w:rPr>
          <w:rFonts w:ascii="Tahoma" w:hAnsi="Tahoma" w:cs="Tahoma"/>
          <w:sz w:val="21"/>
          <w:szCs w:val="21"/>
        </w:rPr>
        <w:tab/>
        <w:t>El PROVEEDOR:</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w:t>
      </w:r>
      <w:r w:rsidRPr="00AF3DEA">
        <w:rPr>
          <w:rFonts w:ascii="Tahoma" w:hAnsi="Tahoma" w:cs="Tahoma"/>
          <w:sz w:val="21"/>
          <w:szCs w:val="21"/>
        </w:rPr>
        <w:tab/>
        <w:t xml:space="preserve">Entregar los equipos nuevos y sin uso y con todos sus accesorios de acuerdo al Términos Básicos de Contratación. </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11.2.2</w:t>
      </w:r>
      <w:r w:rsidRPr="00AF3DEA">
        <w:rPr>
          <w:rFonts w:ascii="Tahoma" w:hAnsi="Tahoma" w:cs="Tahoma"/>
          <w:sz w:val="21"/>
          <w:szCs w:val="21"/>
        </w:rPr>
        <w:tab/>
        <w:t xml:space="preserve">Garantizar que los equipos y tarjetas de solución técnica sean totalmente compatibles e interoperables con equipamiento existente, de no ser así cualquier cambio, movimiento o adición de equipamiento estará a cargo del PROVEEDOR y no tendrá costo para </w:t>
      </w:r>
      <w:r w:rsidR="005D5917" w:rsidRPr="00AF3DEA">
        <w:rPr>
          <w:rFonts w:ascii="Tahoma" w:hAnsi="Tahoma" w:cs="Tahoma"/>
          <w:sz w:val="21"/>
          <w:szCs w:val="21"/>
        </w:rPr>
        <w:t>ENTEL S.A.</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11.2.3</w:t>
      </w:r>
      <w:r w:rsidRPr="00AF3DEA">
        <w:rPr>
          <w:rFonts w:ascii="Tahoma" w:hAnsi="Tahoma" w:cs="Tahoma"/>
          <w:sz w:val="21"/>
          <w:szCs w:val="21"/>
        </w:rPr>
        <w:tab/>
        <w:t>Presentar y responder por las garantías y seguros pactados en el presente contrato.</w:t>
      </w:r>
    </w:p>
    <w:p w:rsidR="00E26AFE" w:rsidRPr="00AF3DEA" w:rsidRDefault="00E26AFE" w:rsidP="00A14653">
      <w:pPr>
        <w:tabs>
          <w:tab w:val="left" w:pos="-2410"/>
        </w:tabs>
        <w:spacing w:after="240" w:line="240" w:lineRule="auto"/>
        <w:ind w:left="1418" w:hanging="851"/>
        <w:jc w:val="both"/>
        <w:rPr>
          <w:rFonts w:ascii="Tahoma" w:hAnsi="Tahoma" w:cs="Tahoma"/>
          <w:sz w:val="21"/>
          <w:szCs w:val="21"/>
        </w:rPr>
      </w:pPr>
      <w:r w:rsidRPr="00AF3DEA">
        <w:rPr>
          <w:rFonts w:ascii="Tahoma" w:hAnsi="Tahoma" w:cs="Tahoma"/>
          <w:sz w:val="21"/>
          <w:szCs w:val="21"/>
        </w:rPr>
        <w:lastRenderedPageBreak/>
        <w:t>11.2.4</w:t>
      </w:r>
      <w:r w:rsidRPr="00AF3DEA">
        <w:rPr>
          <w:rFonts w:ascii="Tahoma" w:hAnsi="Tahoma" w:cs="Tahoma"/>
          <w:sz w:val="21"/>
          <w:szCs w:val="21"/>
        </w:rPr>
        <w:tab/>
        <w:t xml:space="preserve">Los equipos objeto del presente contrato deben ser de última generación </w:t>
      </w:r>
    </w:p>
    <w:p w:rsidR="00E26AFE" w:rsidRPr="00AF3DEA" w:rsidRDefault="00E26AFE" w:rsidP="00A14653">
      <w:pPr>
        <w:tabs>
          <w:tab w:val="left" w:pos="-2410"/>
        </w:tabs>
        <w:spacing w:after="240" w:line="240" w:lineRule="auto"/>
        <w:ind w:left="1418" w:hanging="851"/>
        <w:jc w:val="both"/>
        <w:rPr>
          <w:rFonts w:ascii="Tahoma" w:hAnsi="Tahoma" w:cs="Tahoma"/>
          <w:sz w:val="21"/>
          <w:szCs w:val="21"/>
        </w:rPr>
      </w:pPr>
      <w:r w:rsidRPr="00AF3DEA">
        <w:rPr>
          <w:rFonts w:ascii="Tahoma" w:hAnsi="Tahoma" w:cs="Tahoma"/>
          <w:sz w:val="21"/>
          <w:szCs w:val="21"/>
        </w:rPr>
        <w:t xml:space="preserve">11.2.5 </w:t>
      </w:r>
      <w:r w:rsidRPr="00AF3DEA">
        <w:rPr>
          <w:rFonts w:ascii="Tahoma" w:hAnsi="Tahoma" w:cs="Tahoma"/>
          <w:sz w:val="21"/>
          <w:szCs w:val="21"/>
        </w:rPr>
        <w:tab/>
        <w:t xml:space="preserve">Presentar y entregar a </w:t>
      </w:r>
      <w:r w:rsidR="005D5917" w:rsidRPr="00AF3DEA">
        <w:rPr>
          <w:rFonts w:ascii="Tahoma" w:hAnsi="Tahoma" w:cs="Tahoma"/>
          <w:sz w:val="21"/>
          <w:szCs w:val="21"/>
        </w:rPr>
        <w:t>ENTEL S.A.</w:t>
      </w:r>
      <w:r w:rsidRPr="00AF3DEA">
        <w:rPr>
          <w:rFonts w:ascii="Tahoma" w:hAnsi="Tahoma" w:cs="Tahoma"/>
          <w:sz w:val="21"/>
          <w:szCs w:val="21"/>
        </w:rPr>
        <w:t xml:space="preserve"> toda la documentación técnica solicitada según requerimiento.</w:t>
      </w:r>
    </w:p>
    <w:p w:rsidR="00E26AFE" w:rsidRPr="00AF3DEA" w:rsidRDefault="00E26AFE" w:rsidP="00A14653">
      <w:pPr>
        <w:tabs>
          <w:tab w:val="left" w:pos="-2410"/>
        </w:tabs>
        <w:spacing w:after="240" w:line="240" w:lineRule="auto"/>
        <w:ind w:left="1418" w:hanging="851"/>
        <w:jc w:val="both"/>
        <w:rPr>
          <w:rFonts w:ascii="Tahoma" w:hAnsi="Tahoma" w:cs="Tahoma"/>
          <w:sz w:val="21"/>
          <w:szCs w:val="21"/>
        </w:rPr>
      </w:pPr>
      <w:r w:rsidRPr="00AF3DEA">
        <w:rPr>
          <w:rFonts w:ascii="Tahoma" w:hAnsi="Tahoma" w:cs="Tahoma"/>
          <w:sz w:val="21"/>
          <w:szCs w:val="21"/>
        </w:rPr>
        <w:t xml:space="preserve">11.2.6 </w:t>
      </w:r>
      <w:r w:rsidRPr="00AF3DEA">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11.2.7</w:t>
      </w:r>
      <w:r w:rsidRPr="00AF3DEA">
        <w:rPr>
          <w:rFonts w:ascii="Tahoma" w:hAnsi="Tahoma" w:cs="Tahoma"/>
          <w:sz w:val="21"/>
          <w:szCs w:val="21"/>
        </w:rPr>
        <w:tab/>
        <w:t xml:space="preserve">El Supervisor, será el interlocutor oficial con </w:t>
      </w:r>
      <w:r w:rsidR="005D5917" w:rsidRPr="00AF3DEA">
        <w:rPr>
          <w:rFonts w:ascii="Tahoma" w:hAnsi="Tahoma" w:cs="Tahoma"/>
          <w:sz w:val="21"/>
          <w:szCs w:val="21"/>
        </w:rPr>
        <w:t>ENTEL S.A.</w:t>
      </w:r>
      <w:r w:rsidRPr="00AF3DEA">
        <w:rPr>
          <w:rFonts w:ascii="Tahoma" w:hAnsi="Tahoma" w:cs="Tahoma"/>
          <w:sz w:val="21"/>
          <w:szCs w:val="21"/>
        </w:rPr>
        <w:t xml:space="preserve"> y será responsable de la ejecución y seguimiento de la entrega de los equipos en los almacenes señalados por </w:t>
      </w:r>
      <w:r w:rsidR="005D5917" w:rsidRPr="00AF3DEA">
        <w:rPr>
          <w:rFonts w:ascii="Tahoma" w:hAnsi="Tahoma" w:cs="Tahoma"/>
          <w:sz w:val="21"/>
          <w:szCs w:val="21"/>
        </w:rPr>
        <w:t>ENTEL S.A.</w:t>
      </w:r>
      <w:r w:rsidRPr="00AF3DEA">
        <w:rPr>
          <w:rFonts w:ascii="Tahoma" w:hAnsi="Tahoma" w:cs="Tahoma"/>
          <w:sz w:val="21"/>
          <w:szCs w:val="21"/>
        </w:rPr>
        <w:tab/>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11.2.8</w:t>
      </w:r>
      <w:r w:rsidRPr="00AF3DEA">
        <w:rPr>
          <w:rFonts w:ascii="Tahoma" w:hAnsi="Tahoma" w:cs="Tahoma"/>
          <w:sz w:val="21"/>
          <w:szCs w:val="21"/>
        </w:rPr>
        <w:tab/>
        <w:t xml:space="preserve">Garantizar que los equipos objeto del presente contrato se encuentren en buenas condiciones, sin ningún daño, mediante un certificado emitido a favor de </w:t>
      </w:r>
      <w:r w:rsidR="005D5917" w:rsidRPr="00AF3DEA">
        <w:rPr>
          <w:rFonts w:ascii="Tahoma" w:hAnsi="Tahoma" w:cs="Tahoma"/>
          <w:sz w:val="21"/>
          <w:szCs w:val="21"/>
        </w:rPr>
        <w:t>ENTEL S.A.</w:t>
      </w:r>
      <w:r w:rsidRPr="00AF3DEA">
        <w:rPr>
          <w:rFonts w:ascii="Tahoma" w:hAnsi="Tahoma" w:cs="Tahoma"/>
          <w:sz w:val="21"/>
          <w:szCs w:val="21"/>
        </w:rPr>
        <w:t xml:space="preserve">   </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11.2.9</w:t>
      </w:r>
      <w:r w:rsidRPr="00AF3DEA">
        <w:rPr>
          <w:rFonts w:ascii="Tahoma" w:hAnsi="Tahoma" w:cs="Tahoma"/>
          <w:sz w:val="21"/>
          <w:szCs w:val="21"/>
        </w:rPr>
        <w:tab/>
        <w:t xml:space="preserve">Responsabilizarse por cualquier daño que resulte de un embalaje inadecuado y deben estar protegidos adecuadamente. </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11.2.10</w:t>
      </w:r>
      <w:r w:rsidRPr="00AF3DEA">
        <w:rPr>
          <w:rFonts w:ascii="Tahoma" w:hAnsi="Tahoma" w:cs="Tahoma"/>
          <w:sz w:val="21"/>
          <w:szCs w:val="21"/>
        </w:rPr>
        <w:tab/>
        <w:t>Proveer seguros, costo de transporte y descarga en los lugares de entrega.</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11.2.11</w:t>
      </w:r>
      <w:r w:rsidRPr="00AF3DEA">
        <w:rPr>
          <w:rFonts w:ascii="Tahoma" w:hAnsi="Tahoma" w:cs="Tahoma"/>
          <w:sz w:val="21"/>
          <w:szCs w:val="21"/>
        </w:rPr>
        <w:tab/>
        <w:t xml:space="preserve">Para fines de transporte y traslado de los equipos, el PROVEEDOR entregara a   </w:t>
      </w:r>
      <w:r w:rsidR="005D5917" w:rsidRPr="00AF3DEA">
        <w:rPr>
          <w:rFonts w:ascii="Tahoma" w:hAnsi="Tahoma" w:cs="Tahoma"/>
          <w:sz w:val="21"/>
          <w:szCs w:val="21"/>
        </w:rPr>
        <w:t>ENTEL S.A.</w:t>
      </w:r>
      <w:r w:rsidRPr="00AF3DEA">
        <w:rPr>
          <w:rFonts w:ascii="Tahoma" w:hAnsi="Tahoma" w:cs="Tahoma"/>
          <w:sz w:val="21"/>
          <w:szCs w:val="21"/>
        </w:rPr>
        <w:t xml:space="preserve"> copias legalizadas del documento único de Importación </w:t>
      </w:r>
      <w:proofErr w:type="spellStart"/>
      <w:r w:rsidRPr="00AF3DEA">
        <w:rPr>
          <w:rFonts w:ascii="Tahoma" w:hAnsi="Tahoma" w:cs="Tahoma"/>
          <w:sz w:val="21"/>
          <w:szCs w:val="21"/>
        </w:rPr>
        <w:t>DUI</w:t>
      </w:r>
      <w:proofErr w:type="spellEnd"/>
      <w:r w:rsidRPr="00AF3DEA">
        <w:rPr>
          <w:rFonts w:ascii="Tahoma" w:hAnsi="Tahoma" w:cs="Tahoma"/>
          <w:sz w:val="21"/>
          <w:szCs w:val="21"/>
        </w:rPr>
        <w:t xml:space="preserve">, copias legalizadas de la factura entregada a </w:t>
      </w:r>
      <w:r w:rsidR="005D5917" w:rsidRPr="00AF3DEA">
        <w:rPr>
          <w:rFonts w:ascii="Tahoma" w:hAnsi="Tahoma" w:cs="Tahoma"/>
          <w:sz w:val="21"/>
          <w:szCs w:val="21"/>
        </w:rPr>
        <w:t>ENTEL S.A.</w:t>
      </w:r>
      <w:r w:rsidRPr="00AF3DEA">
        <w:rPr>
          <w:rFonts w:ascii="Tahoma" w:hAnsi="Tahoma" w:cs="Tahoma"/>
          <w:sz w:val="21"/>
          <w:szCs w:val="21"/>
        </w:rPr>
        <w:t xml:space="preserve">, copias del </w:t>
      </w:r>
      <w:proofErr w:type="spellStart"/>
      <w:r w:rsidRPr="00AF3DEA">
        <w:rPr>
          <w:rFonts w:ascii="Tahoma" w:hAnsi="Tahoma" w:cs="Tahoma"/>
          <w:sz w:val="21"/>
          <w:szCs w:val="21"/>
        </w:rPr>
        <w:t>Paking</w:t>
      </w:r>
      <w:proofErr w:type="spellEnd"/>
      <w:r w:rsidRPr="00AF3DEA">
        <w:rPr>
          <w:rFonts w:ascii="Tahoma" w:hAnsi="Tahoma" w:cs="Tahoma"/>
          <w:sz w:val="21"/>
          <w:szCs w:val="21"/>
        </w:rPr>
        <w:t xml:space="preserve"> </w:t>
      </w:r>
      <w:proofErr w:type="spellStart"/>
      <w:r w:rsidRPr="00AF3DEA">
        <w:rPr>
          <w:rFonts w:ascii="Tahoma" w:hAnsi="Tahoma" w:cs="Tahoma"/>
          <w:sz w:val="21"/>
          <w:szCs w:val="21"/>
        </w:rPr>
        <w:t>List</w:t>
      </w:r>
      <w:proofErr w:type="spellEnd"/>
      <w:r w:rsidRPr="00AF3DEA">
        <w:rPr>
          <w:rFonts w:ascii="Tahoma" w:hAnsi="Tahoma" w:cs="Tahoma"/>
          <w:sz w:val="21"/>
          <w:szCs w:val="21"/>
        </w:rPr>
        <w:t>.</w:t>
      </w:r>
    </w:p>
    <w:p w:rsidR="00E26AFE" w:rsidRPr="00AF3DEA" w:rsidRDefault="00E26AFE" w:rsidP="00A14653">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11.2.12</w:t>
      </w:r>
      <w:r w:rsidRPr="00AF3DEA">
        <w:rPr>
          <w:rFonts w:ascii="Tahoma" w:hAnsi="Tahoma" w:cs="Tahoma"/>
          <w:sz w:val="21"/>
          <w:szCs w:val="21"/>
        </w:rPr>
        <w:tab/>
        <w:t>Contar con los repuestos que garanticen la operación de los bienes principales, durante el período de garantía.</w:t>
      </w:r>
    </w:p>
    <w:p w:rsidR="00E26AFE" w:rsidRPr="00AF3DEA" w:rsidRDefault="00E26AFE" w:rsidP="00A14653">
      <w:pPr>
        <w:spacing w:after="240" w:line="240" w:lineRule="auto"/>
        <w:ind w:left="1418" w:hanging="851"/>
        <w:contextualSpacing/>
        <w:jc w:val="both"/>
        <w:rPr>
          <w:rFonts w:ascii="Tahoma" w:hAnsi="Tahoma" w:cs="Tahoma"/>
          <w:bCs/>
          <w:sz w:val="21"/>
          <w:szCs w:val="21"/>
        </w:rPr>
      </w:pPr>
      <w:r w:rsidRPr="00AF3DEA">
        <w:rPr>
          <w:rFonts w:ascii="Tahoma" w:hAnsi="Tahoma" w:cs="Tahoma"/>
          <w:sz w:val="21"/>
          <w:szCs w:val="21"/>
        </w:rPr>
        <w:t>11.2.13</w:t>
      </w:r>
      <w:r w:rsidRPr="00AF3DEA">
        <w:rPr>
          <w:rFonts w:ascii="Tahoma" w:hAnsi="Tahoma" w:cs="Tahoma"/>
          <w:sz w:val="21"/>
          <w:szCs w:val="21"/>
        </w:rPr>
        <w:tab/>
        <w:t xml:space="preserve">Cumplir estrictamente con los Términos Básicos de Contratación y su Propuesta Técnica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iCs/>
          <w:sz w:val="21"/>
          <w:szCs w:val="21"/>
        </w:rPr>
      </w:pPr>
      <w:r w:rsidRPr="00AF3DEA">
        <w:rPr>
          <w:rFonts w:ascii="Tahoma" w:hAnsi="Tahoma" w:cs="Tahoma"/>
          <w:b/>
          <w:iCs/>
          <w:sz w:val="21"/>
          <w:szCs w:val="21"/>
          <w:u w:val="single"/>
        </w:rPr>
        <w:t>DÉCIMA SEGUNDA: SUPERVISIÓN</w:t>
      </w:r>
      <w:r w:rsidRPr="00AF3DEA">
        <w:rPr>
          <w:rFonts w:ascii="Tahoma" w:hAnsi="Tahoma" w:cs="Tahoma"/>
          <w:b/>
          <w:iCs/>
          <w:sz w:val="21"/>
          <w:szCs w:val="21"/>
        </w:rPr>
        <w:t xml:space="preserve">.- </w:t>
      </w:r>
      <w:r w:rsidRPr="00AF3DEA">
        <w:rPr>
          <w:rFonts w:ascii="Tahoma" w:hAnsi="Tahoma" w:cs="Tahoma"/>
          <w:sz w:val="21"/>
          <w:szCs w:val="21"/>
        </w:rPr>
        <w:t xml:space="preserve">La Supervisión del presente contrato por parte de </w:t>
      </w:r>
      <w:r w:rsidR="005D5917" w:rsidRPr="00AF3DEA">
        <w:rPr>
          <w:rFonts w:ascii="Tahoma" w:hAnsi="Tahoma" w:cs="Tahoma"/>
          <w:sz w:val="21"/>
          <w:szCs w:val="21"/>
        </w:rPr>
        <w:t>ENTEL S.A.</w:t>
      </w:r>
      <w:r w:rsidRPr="00AF3DEA">
        <w:rPr>
          <w:rFonts w:ascii="Tahoma" w:hAnsi="Tahoma" w:cs="Tahoma"/>
          <w:sz w:val="21"/>
          <w:szCs w:val="21"/>
        </w:rPr>
        <w:t xml:space="preserve">, estará a cargo de la Gerencia de Tecnología de </w:t>
      </w:r>
      <w:r w:rsidR="005D5917" w:rsidRPr="00AF3DEA">
        <w:rPr>
          <w:rFonts w:ascii="Tahoma" w:hAnsi="Tahoma" w:cs="Tahoma"/>
          <w:sz w:val="21"/>
          <w:szCs w:val="21"/>
        </w:rPr>
        <w:t>ENTEL S.A.</w:t>
      </w:r>
      <w:r w:rsidRPr="00AF3DEA">
        <w:rPr>
          <w:rFonts w:ascii="Tahoma" w:hAnsi="Tahoma" w:cs="Tahoma"/>
          <w:sz w:val="21"/>
          <w:szCs w:val="21"/>
        </w:rPr>
        <w:t xml:space="preserve"> y el PROVEEDOR según sus intereses podrá designar su Supervisor como contraparte, de acuerdo a lo previsto en el  presente contrato. </w:t>
      </w:r>
    </w:p>
    <w:p w:rsidR="00E26AFE" w:rsidRPr="00AF3DEA" w:rsidRDefault="00E26AFE" w:rsidP="00A14653">
      <w:pPr>
        <w:spacing w:after="240" w:line="240" w:lineRule="auto"/>
        <w:jc w:val="both"/>
        <w:rPr>
          <w:rFonts w:ascii="Tahoma" w:eastAsia="Calibri" w:hAnsi="Tahoma" w:cs="Tahoma"/>
          <w:sz w:val="21"/>
          <w:szCs w:val="21"/>
        </w:rPr>
      </w:pPr>
      <w:r w:rsidRPr="00AF3DEA">
        <w:rPr>
          <w:rFonts w:ascii="Tahoma" w:hAnsi="Tahoma" w:cs="Tahoma"/>
          <w:b/>
          <w:iCs/>
          <w:sz w:val="21"/>
          <w:szCs w:val="21"/>
          <w:u w:val="single"/>
        </w:rPr>
        <w:t xml:space="preserve">DÉCIMA TERCERA: </w:t>
      </w:r>
      <w:r w:rsidRPr="00AF3DEA">
        <w:rPr>
          <w:rFonts w:ascii="Tahoma" w:hAnsi="Tahoma" w:cs="Tahoma"/>
          <w:b/>
          <w:sz w:val="21"/>
          <w:szCs w:val="21"/>
          <w:u w:val="single"/>
        </w:rPr>
        <w:t>MULTAS</w:t>
      </w:r>
      <w:r w:rsidRPr="00AF3DEA">
        <w:rPr>
          <w:rFonts w:ascii="Tahoma" w:hAnsi="Tahoma" w:cs="Tahoma"/>
          <w:b/>
          <w:sz w:val="21"/>
          <w:szCs w:val="21"/>
        </w:rPr>
        <w:t xml:space="preserve">.- </w:t>
      </w:r>
      <w:r w:rsidRPr="00AF3DEA">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E26AFE" w:rsidRPr="00AF3DEA" w:rsidRDefault="00E26AFE" w:rsidP="00A14653">
      <w:pPr>
        <w:spacing w:after="240" w:line="240" w:lineRule="auto"/>
        <w:ind w:left="567" w:hanging="567"/>
        <w:jc w:val="both"/>
        <w:rPr>
          <w:rFonts w:ascii="Tahoma" w:hAnsi="Tahoma" w:cs="Tahoma"/>
          <w:sz w:val="21"/>
          <w:szCs w:val="21"/>
        </w:rPr>
      </w:pPr>
      <w:r w:rsidRPr="00AF3DEA">
        <w:rPr>
          <w:rFonts w:ascii="Tahoma" w:hAnsi="Tahoma" w:cs="Tahoma"/>
          <w:sz w:val="21"/>
          <w:szCs w:val="21"/>
        </w:rPr>
        <w:t>13.1</w:t>
      </w:r>
      <w:r w:rsidRPr="00AF3DEA">
        <w:rPr>
          <w:rFonts w:ascii="Tahoma" w:hAnsi="Tahoma" w:cs="Tahoma"/>
          <w:sz w:val="21"/>
          <w:szCs w:val="21"/>
        </w:rPr>
        <w:tab/>
        <w:t xml:space="preserve">En caso que el PROVEEDOR incurra en retraso en el plazo de entrega a </w:t>
      </w:r>
      <w:r w:rsidR="005D5917" w:rsidRPr="00AF3DEA">
        <w:rPr>
          <w:rFonts w:ascii="Tahoma" w:hAnsi="Tahoma" w:cs="Tahoma"/>
          <w:sz w:val="21"/>
          <w:szCs w:val="21"/>
        </w:rPr>
        <w:t>ENTEL S.A.</w:t>
      </w:r>
      <w:r w:rsidRPr="00AF3DEA">
        <w:rPr>
          <w:rFonts w:ascii="Tahoma" w:hAnsi="Tahoma" w:cs="Tahoma"/>
          <w:sz w:val="21"/>
          <w:szCs w:val="21"/>
        </w:rPr>
        <w:t xml:space="preserve">, de los bienes contratados y/o en el plazo de ejecución de los servicios de instalación, pruebas, integración y puesta en servicio que finalizan con la entrega de la documentación As </w:t>
      </w:r>
      <w:proofErr w:type="spellStart"/>
      <w:r w:rsidRPr="00AF3DEA">
        <w:rPr>
          <w:rFonts w:ascii="Tahoma" w:hAnsi="Tahoma" w:cs="Tahoma"/>
          <w:sz w:val="21"/>
          <w:szCs w:val="21"/>
        </w:rPr>
        <w:t>Built</w:t>
      </w:r>
      <w:proofErr w:type="spellEnd"/>
      <w:r w:rsidRPr="00AF3DEA">
        <w:rPr>
          <w:rFonts w:ascii="Tahoma" w:hAnsi="Tahoma" w:cs="Tahoma"/>
          <w:sz w:val="21"/>
          <w:szCs w:val="21"/>
        </w:rPr>
        <w:t xml:space="preserve">, objeto del presente contrato por causas que le sean atribuibles, </w:t>
      </w:r>
      <w:r w:rsidR="005D5917" w:rsidRPr="00AF3DEA">
        <w:rPr>
          <w:rFonts w:ascii="Tahoma" w:hAnsi="Tahoma" w:cs="Tahoma"/>
          <w:sz w:val="21"/>
          <w:szCs w:val="21"/>
        </w:rPr>
        <w:t>ENTEL S.A.</w:t>
      </w:r>
      <w:r w:rsidRPr="00AF3DEA">
        <w:rPr>
          <w:rFonts w:ascii="Tahoma" w:hAnsi="Tahoma" w:cs="Tahoma"/>
          <w:sz w:val="21"/>
          <w:szCs w:val="21"/>
        </w:rPr>
        <w:t xml:space="preserve"> aplicará multas a los plazos de entrega de bienes y/o provisión de servicios según el Cronograma de Actividades.</w:t>
      </w:r>
    </w:p>
    <w:p w:rsidR="00E26AFE" w:rsidRPr="00AF3DEA" w:rsidRDefault="00E26AFE" w:rsidP="00A14653">
      <w:pPr>
        <w:spacing w:after="240" w:line="240" w:lineRule="auto"/>
        <w:ind w:left="567"/>
        <w:jc w:val="both"/>
        <w:rPr>
          <w:rFonts w:ascii="Tahoma" w:hAnsi="Tahoma" w:cs="Tahoma"/>
          <w:sz w:val="21"/>
          <w:szCs w:val="21"/>
        </w:rPr>
      </w:pPr>
      <w:r w:rsidRPr="00AF3DEA">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w:t>
      </w:r>
      <w:r w:rsidR="005D5917" w:rsidRPr="00AF3DEA">
        <w:rPr>
          <w:rFonts w:ascii="Tahoma" w:hAnsi="Tahoma" w:cs="Tahoma"/>
          <w:sz w:val="21"/>
          <w:szCs w:val="21"/>
        </w:rPr>
        <w:t>ENTEL S.A.</w:t>
      </w:r>
      <w:r w:rsidRPr="00AF3DEA">
        <w:rPr>
          <w:rFonts w:ascii="Tahoma" w:hAnsi="Tahoma" w:cs="Tahoma"/>
          <w:sz w:val="21"/>
          <w:szCs w:val="21"/>
        </w:rPr>
        <w:t xml:space="preserve"> podrá aplicar de forma acumulativa los porcentajes de multas señalados y exigir el cumplimiento del presente Contrato, o facultativamente para </w:t>
      </w:r>
      <w:r w:rsidR="005D5917" w:rsidRPr="00AF3DEA">
        <w:rPr>
          <w:rFonts w:ascii="Tahoma" w:hAnsi="Tahoma" w:cs="Tahoma"/>
          <w:sz w:val="21"/>
          <w:szCs w:val="21"/>
        </w:rPr>
        <w:t>ENTEL S.A.</w:t>
      </w:r>
      <w:r w:rsidRPr="00AF3DEA">
        <w:rPr>
          <w:rFonts w:ascii="Tahoma" w:hAnsi="Tahoma" w:cs="Tahoma"/>
          <w:sz w:val="21"/>
          <w:szCs w:val="21"/>
        </w:rPr>
        <w:t xml:space="preserve"> según sus intereses, podrá determinar la resolución del mismo, sin perjuicio de ejecutar las garantías entregadas y exigir el resarcimiento de daños y perjuicios correspondientes. </w:t>
      </w:r>
    </w:p>
    <w:p w:rsidR="00E26AFE" w:rsidRPr="00AF3DEA" w:rsidRDefault="00E26AFE" w:rsidP="00A14653">
      <w:pPr>
        <w:spacing w:after="240" w:line="240" w:lineRule="auto"/>
        <w:ind w:left="567" w:hanging="567"/>
        <w:jc w:val="both"/>
        <w:rPr>
          <w:rFonts w:ascii="Tahoma" w:eastAsia="Calibri" w:hAnsi="Tahoma" w:cs="Tahoma"/>
          <w:sz w:val="21"/>
          <w:szCs w:val="21"/>
        </w:rPr>
      </w:pPr>
      <w:r w:rsidRPr="00AF3DEA">
        <w:rPr>
          <w:rFonts w:ascii="Tahoma" w:hAnsi="Tahoma" w:cs="Tahoma"/>
          <w:sz w:val="21"/>
          <w:szCs w:val="21"/>
        </w:rPr>
        <w:t xml:space="preserve">13.2  </w:t>
      </w:r>
      <w:r w:rsidR="005D5917" w:rsidRPr="00AF3DEA">
        <w:rPr>
          <w:rFonts w:ascii="Tahoma" w:eastAsia="Calibri" w:hAnsi="Tahoma" w:cs="Tahoma"/>
          <w:sz w:val="21"/>
          <w:szCs w:val="21"/>
        </w:rPr>
        <w:t>ENTEL S.A.</w:t>
      </w:r>
      <w:r w:rsidRPr="00AF3DEA">
        <w:rPr>
          <w:rFonts w:ascii="Tahoma" w:eastAsia="Calibri" w:hAnsi="Tahoma" w:cs="Tahoma"/>
          <w:sz w:val="21"/>
          <w:szCs w:val="21"/>
        </w:rPr>
        <w:t xml:space="preserve">,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w:t>
      </w:r>
      <w:r w:rsidR="005D5917" w:rsidRPr="00AF3DEA">
        <w:rPr>
          <w:rFonts w:ascii="Tahoma" w:eastAsia="Calibri" w:hAnsi="Tahoma" w:cs="Tahoma"/>
          <w:sz w:val="21"/>
          <w:szCs w:val="21"/>
        </w:rPr>
        <w:t>ENTEL S.A.</w:t>
      </w:r>
      <w:r w:rsidRPr="00AF3DEA">
        <w:rPr>
          <w:rFonts w:ascii="Tahoma" w:eastAsia="Calibri" w:hAnsi="Tahoma" w:cs="Tahoma"/>
          <w:sz w:val="21"/>
          <w:szCs w:val="21"/>
        </w:rPr>
        <w:t>, siempre y cuando sean aplicables de conformidad a lo establecido en la Cláusula Décima Octava. En caso de improcedencia se aplicará las multas señaladas, comunicando este hecho oficialmente al PROVEEDOR.</w:t>
      </w:r>
    </w:p>
    <w:p w:rsidR="00E26AFE" w:rsidRPr="00AF3DEA" w:rsidRDefault="00E26AFE" w:rsidP="00A14653">
      <w:pPr>
        <w:spacing w:after="240" w:line="240" w:lineRule="auto"/>
        <w:ind w:left="630" w:hanging="630"/>
        <w:jc w:val="both"/>
        <w:rPr>
          <w:rFonts w:ascii="Tahoma" w:hAnsi="Tahoma" w:cs="Tahoma"/>
          <w:sz w:val="21"/>
          <w:szCs w:val="21"/>
        </w:rPr>
      </w:pPr>
      <w:r w:rsidRPr="00AF3DEA">
        <w:rPr>
          <w:rFonts w:ascii="Tahoma" w:hAnsi="Tahoma" w:cs="Tahoma"/>
          <w:sz w:val="21"/>
          <w:szCs w:val="21"/>
        </w:rPr>
        <w:lastRenderedPageBreak/>
        <w:t xml:space="preserve">13.3   En caso de que por error u omisión del PROVEEDOR, o por retrasos en el cumplimiento de las actividades bajo su responsabilidad. </w:t>
      </w:r>
      <w:r w:rsidR="005D5917" w:rsidRPr="00AF3DEA">
        <w:rPr>
          <w:rFonts w:ascii="Tahoma" w:hAnsi="Tahoma" w:cs="Tahoma"/>
          <w:sz w:val="21"/>
          <w:szCs w:val="21"/>
        </w:rPr>
        <w:t>ENTEL S.A.</w:t>
      </w:r>
      <w:r w:rsidRPr="00AF3DEA">
        <w:rPr>
          <w:rFonts w:ascii="Tahoma" w:hAnsi="Tahoma" w:cs="Tahoma"/>
          <w:sz w:val="21"/>
          <w:szCs w:val="21"/>
        </w:rPr>
        <w:t xml:space="preserve"> realizara gastos adicionales en la provisión de equipos y/o servicios, viáticos de su personal de forma extraordinaria, el PROVEEDOR resarcirá los montos correspondientes a dichos gastos.</w:t>
      </w:r>
    </w:p>
    <w:p w:rsidR="00E26AFE" w:rsidRPr="00AF3DEA" w:rsidRDefault="00E26AFE" w:rsidP="00A14653">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DÉCIMA CUARTA</w:t>
      </w:r>
      <w:r w:rsidRPr="00AF3DEA">
        <w:rPr>
          <w:rFonts w:ascii="Tahoma" w:hAnsi="Tahoma" w:cs="Tahoma"/>
          <w:b/>
          <w:bCs/>
          <w:sz w:val="21"/>
          <w:szCs w:val="21"/>
          <w:u w:val="single"/>
        </w:rPr>
        <w:t>: SOLUCIÓN DE CONTROVERSIAS</w:t>
      </w:r>
      <w:r w:rsidRPr="00AF3DEA">
        <w:rPr>
          <w:rFonts w:ascii="Tahoma" w:hAnsi="Tahoma" w:cs="Tahoma"/>
          <w:b/>
          <w:sz w:val="21"/>
          <w:szCs w:val="21"/>
        </w:rPr>
        <w:t xml:space="preserve">.- </w:t>
      </w:r>
      <w:r w:rsidRPr="00AF3DEA">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E26AFE" w:rsidRPr="00AF3DEA" w:rsidRDefault="00E26AFE" w:rsidP="00A14653">
      <w:pPr>
        <w:tabs>
          <w:tab w:val="left" w:pos="708"/>
        </w:tabs>
        <w:spacing w:after="240" w:line="240" w:lineRule="auto"/>
        <w:jc w:val="both"/>
        <w:rPr>
          <w:rFonts w:ascii="Tahoma" w:hAnsi="Tahoma" w:cs="Tahoma"/>
          <w:sz w:val="21"/>
          <w:szCs w:val="21"/>
        </w:rPr>
      </w:pPr>
      <w:r w:rsidRPr="00AF3DEA">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E26AFE" w:rsidRPr="00AF3DEA" w:rsidRDefault="00E26AFE" w:rsidP="00A14653">
      <w:pPr>
        <w:tabs>
          <w:tab w:val="left" w:pos="708"/>
        </w:tabs>
        <w:spacing w:after="240" w:line="240" w:lineRule="auto"/>
        <w:jc w:val="both"/>
        <w:rPr>
          <w:rFonts w:ascii="Tahoma" w:hAnsi="Tahoma" w:cs="Tahoma"/>
          <w:iCs/>
          <w:sz w:val="21"/>
          <w:szCs w:val="21"/>
        </w:rPr>
      </w:pPr>
      <w:r w:rsidRPr="00AF3DEA">
        <w:rPr>
          <w:rFonts w:ascii="Tahoma" w:hAnsi="Tahoma" w:cs="Tahoma"/>
          <w:b/>
          <w:spacing w:val="-3"/>
          <w:sz w:val="21"/>
          <w:szCs w:val="21"/>
          <w:u w:val="single"/>
        </w:rPr>
        <w:t>DÉCIMA QUINTA</w:t>
      </w:r>
      <w:r w:rsidRPr="00AF3DEA">
        <w:rPr>
          <w:rFonts w:ascii="Tahoma" w:eastAsia="Calibri" w:hAnsi="Tahoma" w:cs="Tahoma"/>
          <w:b/>
          <w:sz w:val="21"/>
          <w:szCs w:val="21"/>
          <w:u w:val="single"/>
        </w:rPr>
        <w:t xml:space="preserve">: CUMPLIMIENTO DE </w:t>
      </w:r>
      <w:r w:rsidRPr="00AF3DEA">
        <w:rPr>
          <w:rFonts w:ascii="Tahoma" w:eastAsia="Calibri" w:hAnsi="Tahoma" w:cs="Tahoma"/>
          <w:b/>
          <w:iCs/>
          <w:sz w:val="21"/>
          <w:szCs w:val="21"/>
          <w:u w:val="single"/>
        </w:rPr>
        <w:t>NORMAS SOCIO-LABORALES</w:t>
      </w:r>
      <w:r w:rsidRPr="00AF3DEA">
        <w:rPr>
          <w:rFonts w:ascii="Tahoma" w:eastAsia="Calibri" w:hAnsi="Tahoma" w:cs="Tahoma"/>
          <w:b/>
          <w:iCs/>
          <w:sz w:val="21"/>
          <w:szCs w:val="21"/>
        </w:rPr>
        <w:t xml:space="preserve">.- </w:t>
      </w:r>
      <w:r w:rsidRPr="00AF3DEA">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E26AFE" w:rsidRPr="00AF3DEA" w:rsidRDefault="00E26AFE" w:rsidP="00A14653">
      <w:pPr>
        <w:tabs>
          <w:tab w:val="left" w:pos="708"/>
        </w:tabs>
        <w:spacing w:after="240" w:line="240" w:lineRule="auto"/>
        <w:jc w:val="both"/>
        <w:rPr>
          <w:rFonts w:ascii="Tahoma" w:hAnsi="Tahoma" w:cs="Tahoma"/>
          <w:b/>
          <w:sz w:val="21"/>
          <w:szCs w:val="21"/>
        </w:rPr>
      </w:pPr>
      <w:r w:rsidRPr="00AF3DEA">
        <w:rPr>
          <w:rFonts w:ascii="Tahoma" w:hAnsi="Tahoma" w:cs="Tahoma"/>
          <w:sz w:val="21"/>
          <w:szCs w:val="21"/>
        </w:rPr>
        <w:t xml:space="preserve">En caso de que </w:t>
      </w:r>
      <w:r w:rsidR="005D5917" w:rsidRPr="00AF3DEA">
        <w:rPr>
          <w:rFonts w:ascii="Tahoma" w:hAnsi="Tahoma" w:cs="Tahoma"/>
          <w:sz w:val="21"/>
          <w:szCs w:val="21"/>
        </w:rPr>
        <w:t>ENTEL S.A.</w:t>
      </w:r>
      <w:r w:rsidRPr="00AF3DEA">
        <w:rPr>
          <w:rFonts w:ascii="Tahoma" w:hAnsi="Tahoma" w:cs="Tahoma"/>
          <w:sz w:val="21"/>
          <w:szCs w:val="21"/>
        </w:rPr>
        <w:t xml:space="preserve"> resultase condenada al pago de obligaciones socio - laborales emergentes del presente contrato; la resolución que determine un monto económico en su contra, tendrá calidad de título ejecutivo con suma líquida, plazo vencido y exigible; por tanto, </w:t>
      </w:r>
      <w:r w:rsidR="005D5917" w:rsidRPr="00AF3DEA">
        <w:rPr>
          <w:rFonts w:ascii="Tahoma" w:hAnsi="Tahoma" w:cs="Tahoma"/>
          <w:sz w:val="21"/>
          <w:szCs w:val="21"/>
        </w:rPr>
        <w:t>ENTEL S.A.</w:t>
      </w:r>
      <w:r w:rsidRPr="00AF3DEA">
        <w:rPr>
          <w:rFonts w:ascii="Tahoma" w:hAnsi="Tahoma" w:cs="Tahoma"/>
          <w:sz w:val="21"/>
          <w:szCs w:val="21"/>
        </w:rPr>
        <w:t xml:space="preserve"> podrá iniciar la acción civil ejecutiva contra el PROVEEDOR, sin perjuicio de adoptar otras acciones legales por concepto de daños y perjuicios.</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bCs/>
          <w:sz w:val="21"/>
          <w:szCs w:val="21"/>
          <w:u w:val="single"/>
        </w:rPr>
        <w:t>DÉCIMA SEXTA: NORMAS DE SEGURIDAD Y MEDIO AMBIENTE</w:t>
      </w:r>
      <w:r w:rsidRPr="00AF3DEA">
        <w:rPr>
          <w:rFonts w:ascii="Tahoma" w:hAnsi="Tahoma" w:cs="Tahoma"/>
          <w:b/>
          <w:bCs/>
          <w:sz w:val="21"/>
          <w:szCs w:val="21"/>
        </w:rPr>
        <w:t xml:space="preserve">.- </w:t>
      </w:r>
      <w:r w:rsidRPr="00AF3DEA">
        <w:rPr>
          <w:rFonts w:ascii="Tahoma" w:hAnsi="Tahoma" w:cs="Tahoma"/>
          <w:bCs/>
          <w:sz w:val="21"/>
          <w:szCs w:val="21"/>
        </w:rPr>
        <w:t xml:space="preserve">El PROVEEDOR </w:t>
      </w:r>
      <w:r w:rsidRPr="00AF3DEA">
        <w:rPr>
          <w:rFonts w:ascii="Tahoma" w:hAnsi="Tahoma" w:cs="Tahoma"/>
          <w:sz w:val="21"/>
          <w:szCs w:val="21"/>
        </w:rPr>
        <w:t xml:space="preserve">se compromete a cumplir estrictamente todas las disposiciones sobre Higiene, Seguridad Ocupacional y Bienestar. </w:t>
      </w:r>
    </w:p>
    <w:p w:rsidR="00E26AFE" w:rsidRPr="00AF3DEA" w:rsidRDefault="00E26AFE" w:rsidP="00A14653">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 xml:space="preserve">Cualquier sanción y/o multa interpuesta por los órganos competentes a </w:t>
      </w:r>
      <w:r w:rsidR="005D5917" w:rsidRPr="00AF3DEA">
        <w:rPr>
          <w:rFonts w:ascii="Tahoma" w:hAnsi="Tahoma" w:cs="Tahoma"/>
          <w:sz w:val="21"/>
          <w:szCs w:val="21"/>
        </w:rPr>
        <w:t>ENTEL S.A.</w:t>
      </w:r>
      <w:r w:rsidRPr="00AF3DEA">
        <w:rPr>
          <w:rFonts w:ascii="Tahoma" w:hAnsi="Tahoma" w:cs="Tahoma"/>
          <w:sz w:val="21"/>
          <w:szCs w:val="21"/>
        </w:rPr>
        <w:t xml:space="preserve"> por el incumplimiento del PROVEEDOR a leyes y normas sobre Higiene, Seguridad Ocupacional y Bienestar; y ambientales en la ejecución de sus obligaciones contractuales, serán de exclusiva responsabilidad del PROVEEDOR, quien asumirá las sanciones y/o multas que se generen. </w:t>
      </w:r>
      <w:r w:rsidR="005D5917" w:rsidRPr="00AF3DEA">
        <w:rPr>
          <w:rFonts w:ascii="Tahoma" w:hAnsi="Tahoma" w:cs="Tahoma"/>
          <w:sz w:val="21"/>
          <w:szCs w:val="21"/>
        </w:rPr>
        <w:t>ENTEL S.A.</w:t>
      </w:r>
      <w:r w:rsidRPr="00AF3DEA">
        <w:rPr>
          <w:rFonts w:ascii="Tahoma" w:hAnsi="Tahoma" w:cs="Tahoma"/>
          <w:sz w:val="21"/>
          <w:szCs w:val="21"/>
        </w:rPr>
        <w:t xml:space="preserve"> en función a la gravedad de las sanciones y/o multas interpuestas por los órganos competentes podrá seguir las acciones legales contra el PROVEEDOR a fin de resarcirse de cualquier daño o perjuicio que las sanciones generen.</w:t>
      </w:r>
    </w:p>
    <w:p w:rsidR="00E26AFE" w:rsidRPr="00AF3DEA" w:rsidRDefault="00E26AFE" w:rsidP="00A14653">
      <w:pPr>
        <w:tabs>
          <w:tab w:val="left" w:pos="708"/>
        </w:tabs>
        <w:spacing w:after="240" w:line="240" w:lineRule="auto"/>
        <w:jc w:val="both"/>
        <w:rPr>
          <w:rFonts w:ascii="Tahoma" w:hAnsi="Tahoma" w:cs="Tahoma"/>
          <w:sz w:val="21"/>
          <w:szCs w:val="21"/>
          <w:highlight w:val="yellow"/>
        </w:rPr>
      </w:pPr>
      <w:r w:rsidRPr="00AF3DEA">
        <w:rPr>
          <w:rFonts w:ascii="Tahoma" w:hAnsi="Tahoma" w:cs="Tahoma"/>
          <w:b/>
          <w:sz w:val="21"/>
          <w:szCs w:val="21"/>
          <w:u w:val="single"/>
        </w:rPr>
        <w:t>DÉCIMA SÉPTIMA: CASO FORTUITO O FUERZA MAYOR</w:t>
      </w:r>
      <w:r w:rsidRPr="00AF3DEA">
        <w:rPr>
          <w:rFonts w:ascii="Tahoma" w:hAnsi="Tahoma" w:cs="Tahoma"/>
          <w:b/>
          <w:sz w:val="21"/>
          <w:szCs w:val="21"/>
        </w:rPr>
        <w:t xml:space="preserve">.- </w:t>
      </w:r>
      <w:r w:rsidRPr="00AF3DEA">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AF3DEA">
        <w:rPr>
          <w:rFonts w:ascii="Tahoma" w:hAnsi="Tahoma" w:cs="Tahoma"/>
          <w:sz w:val="21"/>
          <w:szCs w:val="21"/>
          <w:highlight w:val="yellow"/>
        </w:rPr>
        <w:t xml:space="preserve"> </w:t>
      </w:r>
    </w:p>
    <w:p w:rsidR="00E26AFE" w:rsidRPr="00AF3DEA" w:rsidRDefault="00E26AFE" w:rsidP="00A14653">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lastRenderedPageBreak/>
        <w:t>DÉCIMA OCTAVA: PROHIBICIÓN DE COMPETENCIA</w:t>
      </w:r>
      <w:r w:rsidRPr="00AF3DEA">
        <w:rPr>
          <w:rFonts w:ascii="Tahoma" w:hAnsi="Tahoma" w:cs="Tahoma"/>
          <w:b/>
          <w:sz w:val="21"/>
          <w:szCs w:val="21"/>
        </w:rPr>
        <w:t xml:space="preserve">.- </w:t>
      </w:r>
      <w:r w:rsidRPr="00AF3DEA">
        <w:rPr>
          <w:rFonts w:ascii="Tahoma" w:hAnsi="Tahoma" w:cs="Tahoma"/>
          <w:sz w:val="21"/>
          <w:szCs w:val="21"/>
        </w:rPr>
        <w:t xml:space="preserve">El PROVEEDOR asume la obligación de no competir con los servicios que presta </w:t>
      </w:r>
      <w:r w:rsidR="005D5917" w:rsidRPr="00AF3DEA">
        <w:rPr>
          <w:rFonts w:ascii="Tahoma" w:hAnsi="Tahoma" w:cs="Tahoma"/>
          <w:sz w:val="21"/>
          <w:szCs w:val="21"/>
        </w:rPr>
        <w:t>ENTEL S.A.</w:t>
      </w:r>
      <w:r w:rsidRPr="00AF3DEA">
        <w:rPr>
          <w:rFonts w:ascii="Tahoma" w:hAnsi="Tahoma" w:cs="Tahoma"/>
          <w:sz w:val="21"/>
          <w:szCs w:val="21"/>
        </w:rPr>
        <w:t>;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b/>
          <w:sz w:val="21"/>
          <w:szCs w:val="21"/>
        </w:rPr>
      </w:pPr>
      <w:r w:rsidRPr="00AF3DEA">
        <w:rPr>
          <w:rFonts w:ascii="Tahoma" w:hAnsi="Tahoma" w:cs="Tahoma"/>
          <w:b/>
          <w:sz w:val="21"/>
          <w:szCs w:val="21"/>
          <w:u w:val="single"/>
        </w:rPr>
        <w:t>DÉCIMA NOVENA:</w:t>
      </w:r>
      <w:r w:rsidRPr="00AF3DEA">
        <w:rPr>
          <w:rFonts w:ascii="Tahoma" w:hAnsi="Tahoma" w:cs="Tahoma"/>
          <w:b/>
          <w:sz w:val="21"/>
          <w:szCs w:val="21"/>
        </w:rPr>
        <w:t xml:space="preserve"> </w:t>
      </w:r>
      <w:r w:rsidRPr="00AF3DEA">
        <w:rPr>
          <w:rFonts w:ascii="Tahoma" w:hAnsi="Tahoma" w:cs="Tahoma"/>
          <w:b/>
          <w:sz w:val="21"/>
          <w:szCs w:val="21"/>
          <w:u w:val="single"/>
        </w:rPr>
        <w:t>ENMIENDAS COMPLEMENTARIAS Y MODIFICACIONES</w:t>
      </w:r>
      <w:r w:rsidRPr="00AF3DEA">
        <w:rPr>
          <w:rFonts w:ascii="Tahoma" w:hAnsi="Tahoma" w:cs="Tahoma"/>
          <w:b/>
          <w:sz w:val="21"/>
          <w:szCs w:val="21"/>
        </w:rPr>
        <w:t>.-</w:t>
      </w:r>
      <w:r w:rsidRPr="00AF3DEA">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AF3DEA">
        <w:rPr>
          <w:rFonts w:ascii="Tahoma" w:hAnsi="Tahoma" w:cs="Tahoma"/>
          <w:b/>
          <w:sz w:val="21"/>
          <w:szCs w:val="21"/>
        </w:rPr>
        <w:t>.</w:t>
      </w:r>
    </w:p>
    <w:p w:rsidR="00E26AFE" w:rsidRPr="00AF3DEA" w:rsidRDefault="00E26AFE" w:rsidP="00A14653">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VIGÉSIMA: PROHIBICIÓN</w:t>
      </w:r>
      <w:r w:rsidRPr="00AF3DEA">
        <w:rPr>
          <w:rFonts w:ascii="Tahoma" w:hAnsi="Tahoma" w:cs="Tahoma"/>
          <w:b/>
          <w:sz w:val="21"/>
          <w:szCs w:val="21"/>
        </w:rPr>
        <w:t xml:space="preserve">.- </w:t>
      </w:r>
      <w:r w:rsidRPr="00AF3DEA">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E26AFE" w:rsidRPr="00AF3DEA" w:rsidRDefault="00E26AFE" w:rsidP="00A14653">
      <w:pPr>
        <w:autoSpaceDE w:val="0"/>
        <w:autoSpaceDN w:val="0"/>
        <w:adjustRightInd w:val="0"/>
        <w:spacing w:after="240" w:line="240" w:lineRule="auto"/>
        <w:jc w:val="both"/>
        <w:rPr>
          <w:rFonts w:ascii="Tahoma" w:hAnsi="Tahoma" w:cs="Tahoma"/>
          <w:bCs/>
          <w:sz w:val="21"/>
          <w:szCs w:val="21"/>
        </w:rPr>
      </w:pPr>
      <w:r w:rsidRPr="00AF3DEA">
        <w:rPr>
          <w:rFonts w:ascii="Tahoma" w:hAnsi="Tahoma" w:cs="Tahoma"/>
          <w:sz w:val="21"/>
          <w:szCs w:val="21"/>
          <w:u w:val="single"/>
        </w:rPr>
        <w:t xml:space="preserve">VIGÉSIMA PRIMERA: </w:t>
      </w:r>
      <w:r w:rsidRPr="00AF3DEA">
        <w:rPr>
          <w:rFonts w:ascii="Tahoma" w:hAnsi="Tahoma" w:cs="Tahoma"/>
          <w:b/>
          <w:bCs/>
          <w:sz w:val="21"/>
          <w:szCs w:val="21"/>
          <w:u w:val="single"/>
        </w:rPr>
        <w:t>RESOLUCIÓN</w:t>
      </w:r>
      <w:r w:rsidRPr="00AF3DEA">
        <w:rPr>
          <w:rFonts w:ascii="Tahoma" w:hAnsi="Tahoma" w:cs="Tahoma"/>
          <w:b/>
          <w:bCs/>
          <w:sz w:val="21"/>
          <w:szCs w:val="21"/>
        </w:rPr>
        <w:t>.-</w:t>
      </w:r>
      <w:r w:rsidRPr="00AF3DEA">
        <w:rPr>
          <w:rFonts w:ascii="Tahoma" w:hAnsi="Tahoma" w:cs="Tahoma"/>
          <w:bCs/>
          <w:sz w:val="21"/>
          <w:szCs w:val="21"/>
        </w:rPr>
        <w:t xml:space="preserve"> El presente contrato podrá ser resuelto por las siguientes causales:</w:t>
      </w:r>
    </w:p>
    <w:p w:rsidR="00E26AFE" w:rsidRPr="00AF3DEA" w:rsidRDefault="00E26AFE" w:rsidP="00A14653">
      <w:pPr>
        <w:autoSpaceDE w:val="0"/>
        <w:autoSpaceDN w:val="0"/>
        <w:adjustRightInd w:val="0"/>
        <w:spacing w:after="240" w:line="240" w:lineRule="auto"/>
        <w:ind w:left="567" w:hanging="567"/>
        <w:jc w:val="both"/>
        <w:rPr>
          <w:rFonts w:ascii="Tahoma" w:hAnsi="Tahoma" w:cs="Tahoma"/>
          <w:bCs/>
          <w:sz w:val="21"/>
          <w:szCs w:val="21"/>
        </w:rPr>
      </w:pPr>
      <w:r w:rsidRPr="00AF3DEA">
        <w:rPr>
          <w:rFonts w:ascii="Tahoma" w:hAnsi="Tahoma" w:cs="Tahoma"/>
          <w:bCs/>
          <w:sz w:val="21"/>
          <w:szCs w:val="21"/>
        </w:rPr>
        <w:t>21.1</w:t>
      </w:r>
      <w:r w:rsidRPr="00AF3DEA">
        <w:rPr>
          <w:rFonts w:ascii="Tahoma" w:hAnsi="Tahoma" w:cs="Tahoma"/>
          <w:bCs/>
          <w:sz w:val="21"/>
          <w:szCs w:val="21"/>
        </w:rPr>
        <w:tab/>
        <w:t xml:space="preserve">Por </w:t>
      </w:r>
      <w:r w:rsidR="005D5917" w:rsidRPr="00AF3DEA">
        <w:rPr>
          <w:rFonts w:ascii="Tahoma" w:hAnsi="Tahoma" w:cs="Tahoma"/>
          <w:bCs/>
          <w:sz w:val="21"/>
          <w:szCs w:val="21"/>
        </w:rPr>
        <w:t>ENTEL S.A.</w:t>
      </w:r>
      <w:r w:rsidRPr="00AF3DEA">
        <w:rPr>
          <w:rFonts w:ascii="Tahoma" w:hAnsi="Tahoma" w:cs="Tahoma"/>
          <w:bCs/>
          <w:sz w:val="21"/>
          <w:szCs w:val="21"/>
        </w:rPr>
        <w:t>:</w:t>
      </w:r>
    </w:p>
    <w:p w:rsidR="00E26AFE" w:rsidRPr="00AF3DEA" w:rsidRDefault="00E26AFE" w:rsidP="00A14653">
      <w:pPr>
        <w:autoSpaceDE w:val="0"/>
        <w:autoSpaceDN w:val="0"/>
        <w:adjustRightInd w:val="0"/>
        <w:spacing w:after="240" w:line="240" w:lineRule="auto"/>
        <w:ind w:left="1416" w:hanging="848"/>
        <w:jc w:val="both"/>
        <w:rPr>
          <w:rFonts w:ascii="Tahoma" w:hAnsi="Tahoma" w:cs="Tahoma"/>
          <w:bCs/>
          <w:sz w:val="21"/>
          <w:szCs w:val="21"/>
        </w:rPr>
      </w:pPr>
      <w:r w:rsidRPr="00AF3DEA">
        <w:rPr>
          <w:rFonts w:ascii="Tahoma" w:hAnsi="Tahoma" w:cs="Tahoma"/>
          <w:bCs/>
          <w:sz w:val="21"/>
          <w:szCs w:val="21"/>
        </w:rPr>
        <w:t xml:space="preserve">21.1.1 </w:t>
      </w:r>
      <w:r w:rsidRPr="00AF3DEA">
        <w:rPr>
          <w:rFonts w:ascii="Tahoma" w:hAnsi="Tahoma" w:cs="Tahoma"/>
          <w:bCs/>
          <w:sz w:val="21"/>
          <w:szCs w:val="21"/>
        </w:rPr>
        <w:tab/>
        <w:t>Cuando el PROVEEDOR., incurra en negligencia o cometa incumplimiento de sus obligaciones relacionadas al presente contrato.</w:t>
      </w:r>
    </w:p>
    <w:p w:rsidR="00E26AFE" w:rsidRPr="00AF3DEA" w:rsidRDefault="00E26AFE" w:rsidP="00A14653">
      <w:pPr>
        <w:autoSpaceDE w:val="0"/>
        <w:autoSpaceDN w:val="0"/>
        <w:adjustRightInd w:val="0"/>
        <w:spacing w:after="240" w:line="240" w:lineRule="auto"/>
        <w:ind w:firstLine="568"/>
        <w:jc w:val="both"/>
        <w:rPr>
          <w:rFonts w:ascii="Tahoma" w:hAnsi="Tahoma" w:cs="Tahoma"/>
          <w:bCs/>
          <w:sz w:val="21"/>
          <w:szCs w:val="21"/>
        </w:rPr>
      </w:pPr>
      <w:r w:rsidRPr="00AF3DEA">
        <w:rPr>
          <w:rFonts w:ascii="Tahoma" w:hAnsi="Tahoma" w:cs="Tahoma"/>
          <w:bCs/>
          <w:sz w:val="21"/>
          <w:szCs w:val="21"/>
        </w:rPr>
        <w:t xml:space="preserve">21.1.2 </w:t>
      </w:r>
      <w:r w:rsidRPr="00AF3DEA">
        <w:rPr>
          <w:rFonts w:ascii="Tahoma" w:hAnsi="Tahoma" w:cs="Tahoma"/>
          <w:bCs/>
          <w:sz w:val="21"/>
          <w:szCs w:val="21"/>
        </w:rPr>
        <w:tab/>
        <w:t>Quiebra declarada del PROVEEDOR</w:t>
      </w:r>
      <w:r w:rsidRPr="00AF3DEA">
        <w:rPr>
          <w:rFonts w:ascii="Tahoma" w:hAnsi="Tahoma" w:cs="Tahoma"/>
          <w:bCs/>
          <w:sz w:val="21"/>
          <w:szCs w:val="21"/>
        </w:rPr>
        <w:tab/>
        <w:t>.</w:t>
      </w:r>
    </w:p>
    <w:p w:rsidR="00E26AFE" w:rsidRPr="00AF3DEA" w:rsidRDefault="00E26AFE" w:rsidP="00A14653">
      <w:pPr>
        <w:autoSpaceDE w:val="0"/>
        <w:autoSpaceDN w:val="0"/>
        <w:adjustRightInd w:val="0"/>
        <w:spacing w:after="240" w:line="240" w:lineRule="auto"/>
        <w:ind w:firstLine="568"/>
        <w:jc w:val="both"/>
        <w:rPr>
          <w:rFonts w:ascii="Tahoma" w:hAnsi="Tahoma" w:cs="Tahoma"/>
          <w:bCs/>
          <w:sz w:val="21"/>
          <w:szCs w:val="21"/>
        </w:rPr>
      </w:pPr>
      <w:r w:rsidRPr="00AF3DEA">
        <w:rPr>
          <w:rFonts w:ascii="Tahoma" w:hAnsi="Tahoma" w:cs="Tahoma"/>
          <w:bCs/>
          <w:sz w:val="21"/>
          <w:szCs w:val="21"/>
        </w:rPr>
        <w:t xml:space="preserve">21.1.3 </w:t>
      </w:r>
      <w:r w:rsidRPr="00AF3DEA">
        <w:rPr>
          <w:rFonts w:ascii="Tahoma" w:hAnsi="Tahoma" w:cs="Tahoma"/>
          <w:bCs/>
          <w:sz w:val="21"/>
          <w:szCs w:val="21"/>
        </w:rPr>
        <w:tab/>
        <w:t>Si EL PROVEEDOR, se disuelve como sociedad.</w:t>
      </w:r>
    </w:p>
    <w:p w:rsidR="00E26AFE" w:rsidRPr="00AF3DEA" w:rsidRDefault="00E26AFE" w:rsidP="00A14653">
      <w:pPr>
        <w:autoSpaceDE w:val="0"/>
        <w:autoSpaceDN w:val="0"/>
        <w:adjustRightInd w:val="0"/>
        <w:spacing w:after="240" w:line="240" w:lineRule="auto"/>
        <w:ind w:left="1416" w:hanging="848"/>
        <w:jc w:val="both"/>
        <w:rPr>
          <w:rFonts w:ascii="Tahoma" w:hAnsi="Tahoma" w:cs="Tahoma"/>
          <w:bCs/>
          <w:sz w:val="21"/>
          <w:szCs w:val="21"/>
        </w:rPr>
      </w:pPr>
      <w:r w:rsidRPr="00AF3DEA">
        <w:rPr>
          <w:rFonts w:ascii="Tahoma" w:hAnsi="Tahoma" w:cs="Tahoma"/>
          <w:bCs/>
          <w:sz w:val="21"/>
          <w:szCs w:val="21"/>
        </w:rPr>
        <w:t>21.1.4</w:t>
      </w:r>
      <w:r w:rsidRPr="00AF3DEA">
        <w:rPr>
          <w:rFonts w:ascii="Tahoma" w:hAnsi="Tahoma" w:cs="Tahoma"/>
          <w:bCs/>
          <w:sz w:val="21"/>
          <w:szCs w:val="21"/>
        </w:rPr>
        <w:tab/>
        <w:t xml:space="preserve">Facultativamente para </w:t>
      </w:r>
      <w:r w:rsidR="005D5917" w:rsidRPr="00AF3DEA">
        <w:rPr>
          <w:rFonts w:ascii="Tahoma" w:hAnsi="Tahoma" w:cs="Tahoma"/>
          <w:bCs/>
          <w:sz w:val="21"/>
          <w:szCs w:val="21"/>
        </w:rPr>
        <w:t>ENTEL S.A.</w:t>
      </w:r>
      <w:r w:rsidRPr="00AF3DEA">
        <w:rPr>
          <w:rFonts w:ascii="Tahoma" w:hAnsi="Tahoma" w:cs="Tahoma"/>
          <w:bCs/>
          <w:sz w:val="21"/>
          <w:szCs w:val="21"/>
        </w:rPr>
        <w:t xml:space="preserve"> si la aplicación de sanciones alcancen el máximo de multas por retraso consideradas en la Cláusula Décima Tercera.</w:t>
      </w:r>
    </w:p>
    <w:p w:rsidR="00E26AFE" w:rsidRPr="00AF3DEA" w:rsidRDefault="00E26AFE" w:rsidP="00A14653">
      <w:pPr>
        <w:autoSpaceDE w:val="0"/>
        <w:autoSpaceDN w:val="0"/>
        <w:adjustRightInd w:val="0"/>
        <w:spacing w:after="240" w:line="240" w:lineRule="auto"/>
        <w:ind w:left="567" w:hanging="567"/>
        <w:jc w:val="both"/>
        <w:rPr>
          <w:rFonts w:ascii="Tahoma" w:hAnsi="Tahoma" w:cs="Tahoma"/>
          <w:bCs/>
          <w:sz w:val="21"/>
          <w:szCs w:val="21"/>
        </w:rPr>
      </w:pPr>
      <w:r w:rsidRPr="00AF3DEA">
        <w:rPr>
          <w:rFonts w:ascii="Tahoma" w:hAnsi="Tahoma" w:cs="Tahoma"/>
          <w:bCs/>
          <w:sz w:val="21"/>
          <w:szCs w:val="21"/>
        </w:rPr>
        <w:t>21.2</w:t>
      </w:r>
      <w:r w:rsidRPr="00AF3DEA">
        <w:rPr>
          <w:rFonts w:ascii="Tahoma" w:hAnsi="Tahoma" w:cs="Tahoma"/>
          <w:bCs/>
          <w:sz w:val="21"/>
          <w:szCs w:val="21"/>
        </w:rPr>
        <w:tab/>
        <w:t>Por el PROVEEDOR:</w:t>
      </w:r>
    </w:p>
    <w:p w:rsidR="00E26AFE" w:rsidRPr="00AF3DEA" w:rsidRDefault="00E26AFE" w:rsidP="00A14653">
      <w:pPr>
        <w:autoSpaceDE w:val="0"/>
        <w:autoSpaceDN w:val="0"/>
        <w:adjustRightInd w:val="0"/>
        <w:spacing w:after="240" w:line="240" w:lineRule="auto"/>
        <w:ind w:left="1418" w:hanging="851"/>
        <w:jc w:val="both"/>
        <w:rPr>
          <w:rFonts w:ascii="Tahoma" w:hAnsi="Tahoma" w:cs="Tahoma"/>
          <w:bCs/>
          <w:sz w:val="21"/>
          <w:szCs w:val="21"/>
        </w:rPr>
      </w:pPr>
      <w:r w:rsidRPr="00AF3DEA">
        <w:rPr>
          <w:rFonts w:ascii="Tahoma" w:hAnsi="Tahoma" w:cs="Tahoma"/>
          <w:bCs/>
          <w:sz w:val="21"/>
          <w:szCs w:val="21"/>
        </w:rPr>
        <w:t xml:space="preserve">21.2.1 </w:t>
      </w:r>
      <w:r w:rsidRPr="00AF3DEA">
        <w:rPr>
          <w:rFonts w:ascii="Tahoma" w:hAnsi="Tahoma" w:cs="Tahoma"/>
          <w:bCs/>
          <w:sz w:val="21"/>
          <w:szCs w:val="21"/>
        </w:rPr>
        <w:tab/>
        <w:t xml:space="preserve">Si </w:t>
      </w:r>
      <w:r w:rsidR="005D5917" w:rsidRPr="00AF3DEA">
        <w:rPr>
          <w:rFonts w:ascii="Tahoma" w:hAnsi="Tahoma" w:cs="Tahoma"/>
          <w:bCs/>
          <w:sz w:val="21"/>
          <w:szCs w:val="21"/>
        </w:rPr>
        <w:t>ENTEL S.A.</w:t>
      </w:r>
      <w:r w:rsidRPr="00AF3DEA">
        <w:rPr>
          <w:rFonts w:ascii="Tahoma" w:hAnsi="Tahoma" w:cs="Tahoma"/>
          <w:bCs/>
          <w:sz w:val="21"/>
          <w:szCs w:val="21"/>
        </w:rPr>
        <w:t xml:space="preserve"> demora injustificadamente y por casuales atribuibles a la misma, en los pagos acordados por más de noventa (90) días calendario.</w:t>
      </w:r>
    </w:p>
    <w:p w:rsidR="00E26AFE" w:rsidRPr="00AF3DEA" w:rsidRDefault="005D5917" w:rsidP="00A14653">
      <w:pPr>
        <w:autoSpaceDE w:val="0"/>
        <w:autoSpaceDN w:val="0"/>
        <w:adjustRightInd w:val="0"/>
        <w:spacing w:after="240" w:line="240" w:lineRule="auto"/>
        <w:jc w:val="both"/>
        <w:rPr>
          <w:rFonts w:ascii="Tahoma" w:hAnsi="Tahoma" w:cs="Tahoma"/>
          <w:bCs/>
          <w:sz w:val="21"/>
          <w:szCs w:val="21"/>
        </w:rPr>
      </w:pPr>
      <w:r w:rsidRPr="00AF3DEA">
        <w:rPr>
          <w:rFonts w:ascii="Tahoma" w:hAnsi="Tahoma" w:cs="Tahoma"/>
          <w:bCs/>
          <w:sz w:val="21"/>
          <w:szCs w:val="21"/>
        </w:rPr>
        <w:t>ENTEL S.A.</w:t>
      </w:r>
      <w:r w:rsidR="00E26AFE" w:rsidRPr="00AF3DEA">
        <w:rPr>
          <w:rFonts w:ascii="Tahoma" w:hAnsi="Tahoma" w:cs="Tahoma"/>
          <w:bCs/>
          <w:sz w:val="21"/>
          <w:szCs w:val="21"/>
        </w:rPr>
        <w:t xml:space="preserve"> realizará la evaluación del incumplimiento y podrá definir si es aplicable la Resolución del contrato ya sea parcial o totalmente, según el resultado de la evaluación, sin que el PROVEEDOR tenga la posibilidad de impugnar la decisión.</w:t>
      </w:r>
    </w:p>
    <w:p w:rsidR="00E26AFE" w:rsidRPr="00AF3DEA" w:rsidRDefault="00E26AFE" w:rsidP="00A14653">
      <w:pPr>
        <w:autoSpaceDE w:val="0"/>
        <w:autoSpaceDN w:val="0"/>
        <w:adjustRightInd w:val="0"/>
        <w:spacing w:after="240" w:line="240" w:lineRule="auto"/>
        <w:jc w:val="both"/>
        <w:rPr>
          <w:rFonts w:ascii="Tahoma" w:hAnsi="Tahoma" w:cs="Tahoma"/>
          <w:bCs/>
          <w:sz w:val="21"/>
          <w:szCs w:val="21"/>
        </w:rPr>
      </w:pPr>
      <w:r w:rsidRPr="00AF3DEA">
        <w:rPr>
          <w:rFonts w:ascii="Tahoma" w:hAnsi="Tahoma" w:cs="Tahoma"/>
          <w:bCs/>
          <w:sz w:val="21"/>
          <w:szCs w:val="21"/>
        </w:rPr>
        <w:t xml:space="preserve">Si la Resolución es por causa imputable al PROVEEDOR, la Garantía de Cumplimiento de Contrato se consolidará a favor de </w:t>
      </w:r>
      <w:r w:rsidR="005D5917" w:rsidRPr="00AF3DEA">
        <w:rPr>
          <w:rFonts w:ascii="Tahoma" w:hAnsi="Tahoma" w:cs="Tahoma"/>
          <w:bCs/>
          <w:sz w:val="21"/>
          <w:szCs w:val="21"/>
        </w:rPr>
        <w:t>ENTEL S.A.</w:t>
      </w:r>
      <w:r w:rsidRPr="00AF3DEA">
        <w:rPr>
          <w:rFonts w:ascii="Tahoma" w:hAnsi="Tahoma" w:cs="Tahoma"/>
          <w:bCs/>
          <w:sz w:val="21"/>
          <w:szCs w:val="21"/>
        </w:rPr>
        <w:t xml:space="preserve">, sin perjuicio de la obligación del PROVEEDOR de resarcir a </w:t>
      </w:r>
      <w:r w:rsidR="005D5917" w:rsidRPr="00AF3DEA">
        <w:rPr>
          <w:rFonts w:ascii="Tahoma" w:hAnsi="Tahoma" w:cs="Tahoma"/>
          <w:bCs/>
          <w:sz w:val="21"/>
          <w:szCs w:val="21"/>
        </w:rPr>
        <w:t>ENTEL S.A.</w:t>
      </w:r>
      <w:r w:rsidRPr="00AF3DEA">
        <w:rPr>
          <w:rFonts w:ascii="Tahoma" w:hAnsi="Tahoma" w:cs="Tahoma"/>
          <w:bCs/>
          <w:sz w:val="21"/>
          <w:szCs w:val="21"/>
        </w:rPr>
        <w:t xml:space="preserve"> por los daños y perjuicios ocasionados. </w:t>
      </w:r>
    </w:p>
    <w:p w:rsidR="00E26AFE" w:rsidRPr="00AF3DEA" w:rsidRDefault="00E26AFE" w:rsidP="00A14653">
      <w:pPr>
        <w:autoSpaceDE w:val="0"/>
        <w:autoSpaceDN w:val="0"/>
        <w:adjustRightInd w:val="0"/>
        <w:spacing w:after="240" w:line="240" w:lineRule="auto"/>
        <w:jc w:val="both"/>
        <w:rPr>
          <w:rFonts w:ascii="Tahoma" w:hAnsi="Tahoma" w:cs="Tahoma"/>
          <w:bCs/>
          <w:sz w:val="21"/>
          <w:szCs w:val="21"/>
        </w:rPr>
      </w:pPr>
      <w:r w:rsidRPr="00AF3DEA">
        <w:rPr>
          <w:rFonts w:ascii="Tahoma" w:hAnsi="Tahoma" w:cs="Tahoma"/>
          <w:bCs/>
          <w:sz w:val="21"/>
          <w:szCs w:val="21"/>
        </w:rPr>
        <w:t xml:space="preserve">Si la Resolución es por causa imputable a </w:t>
      </w:r>
      <w:r w:rsidR="005D5917" w:rsidRPr="00AF3DEA">
        <w:rPr>
          <w:rFonts w:ascii="Tahoma" w:hAnsi="Tahoma" w:cs="Tahoma"/>
          <w:bCs/>
          <w:sz w:val="21"/>
          <w:szCs w:val="21"/>
        </w:rPr>
        <w:t>ENTEL S.A.</w:t>
      </w:r>
      <w:r w:rsidRPr="00AF3DEA">
        <w:rPr>
          <w:rFonts w:ascii="Tahoma" w:hAnsi="Tahoma" w:cs="Tahoma"/>
          <w:bCs/>
          <w:sz w:val="21"/>
          <w:szCs w:val="21"/>
        </w:rPr>
        <w:t xml:space="preserve"> se realizará la liquidación del contrato evaluando los bienes y servicios entregados y no pagados, y los gastos efectivos en los que hubiese incurrido el PROVEEDOR, los que serán pagados por </w:t>
      </w:r>
      <w:r w:rsidR="005D5917" w:rsidRPr="00AF3DEA">
        <w:rPr>
          <w:rFonts w:ascii="Tahoma" w:hAnsi="Tahoma" w:cs="Tahoma"/>
          <w:bCs/>
          <w:sz w:val="21"/>
          <w:szCs w:val="21"/>
        </w:rPr>
        <w:t>ENTEL S.A.</w:t>
      </w:r>
      <w:r w:rsidRPr="00AF3DEA">
        <w:rPr>
          <w:rFonts w:ascii="Tahoma" w:hAnsi="Tahoma" w:cs="Tahoma"/>
          <w:bCs/>
          <w:sz w:val="21"/>
          <w:szCs w:val="21"/>
        </w:rPr>
        <w:t xml:space="preserve"> procediéndose con la devolución de la Garantía de Cumplimiento de Contrato.</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bCs/>
          <w:sz w:val="21"/>
          <w:szCs w:val="21"/>
        </w:rPr>
      </w:pPr>
      <w:r w:rsidRPr="00AF3DEA">
        <w:rPr>
          <w:rFonts w:ascii="Tahoma" w:hAnsi="Tahoma" w:cs="Tahoma"/>
          <w:bCs/>
          <w:sz w:val="21"/>
          <w:szCs w:val="21"/>
        </w:rPr>
        <w:lastRenderedPageBreak/>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E26AFE" w:rsidRPr="00AF3DEA" w:rsidRDefault="00E26AFE" w:rsidP="00A14653">
      <w:pPr>
        <w:tabs>
          <w:tab w:val="left" w:pos="708"/>
        </w:tabs>
        <w:spacing w:after="240" w:line="240" w:lineRule="auto"/>
        <w:jc w:val="both"/>
        <w:rPr>
          <w:rFonts w:ascii="Tahoma" w:hAnsi="Tahoma" w:cs="Tahoma"/>
          <w:snapToGrid w:val="0"/>
          <w:sz w:val="21"/>
          <w:szCs w:val="21"/>
        </w:rPr>
      </w:pPr>
      <w:r w:rsidRPr="00AF3DEA">
        <w:rPr>
          <w:rFonts w:ascii="Tahoma" w:hAnsi="Tahoma" w:cs="Tahoma"/>
          <w:b/>
          <w:bCs/>
          <w:sz w:val="21"/>
          <w:szCs w:val="21"/>
          <w:u w:val="single"/>
        </w:rPr>
        <w:t>VIGÉSIMA SEGUNDA:</w:t>
      </w:r>
      <w:r w:rsidRPr="00AF3DEA">
        <w:rPr>
          <w:rFonts w:ascii="Tahoma" w:hAnsi="Tahoma" w:cs="Tahoma"/>
          <w:b/>
          <w:snapToGrid w:val="0"/>
          <w:sz w:val="21"/>
          <w:szCs w:val="21"/>
          <w:u w:val="single"/>
        </w:rPr>
        <w:t xml:space="preserve"> </w:t>
      </w:r>
      <w:proofErr w:type="spellStart"/>
      <w:r w:rsidRPr="00AF3DEA">
        <w:rPr>
          <w:rFonts w:ascii="Tahoma" w:hAnsi="Tahoma" w:cs="Tahoma"/>
          <w:b/>
          <w:snapToGrid w:val="0"/>
          <w:sz w:val="21"/>
          <w:szCs w:val="21"/>
          <w:u w:val="single"/>
        </w:rPr>
        <w:t>AUDITAJE</w:t>
      </w:r>
      <w:proofErr w:type="spellEnd"/>
      <w:r w:rsidRPr="00AF3DEA">
        <w:rPr>
          <w:rFonts w:ascii="Tahoma" w:hAnsi="Tahoma" w:cs="Tahoma"/>
          <w:b/>
          <w:snapToGrid w:val="0"/>
          <w:sz w:val="21"/>
          <w:szCs w:val="21"/>
        </w:rPr>
        <w:t xml:space="preserve">.- </w:t>
      </w:r>
      <w:r w:rsidR="005D5917" w:rsidRPr="00AF3DEA">
        <w:rPr>
          <w:rFonts w:ascii="Tahoma" w:hAnsi="Tahoma" w:cs="Tahoma"/>
          <w:snapToGrid w:val="0"/>
          <w:sz w:val="21"/>
          <w:szCs w:val="21"/>
        </w:rPr>
        <w:t>ENTEL S.A.</w:t>
      </w:r>
      <w:r w:rsidRPr="00AF3DEA">
        <w:rPr>
          <w:rFonts w:ascii="Tahoma" w:hAnsi="Tahoma" w:cs="Tahoma"/>
          <w:snapToGrid w:val="0"/>
          <w:sz w:val="21"/>
          <w:szCs w:val="21"/>
        </w:rPr>
        <w:t>,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E26AFE" w:rsidRPr="00AF3DEA" w:rsidRDefault="00E26AFE" w:rsidP="00A14653">
      <w:pPr>
        <w:tabs>
          <w:tab w:val="left" w:pos="708"/>
        </w:tabs>
        <w:spacing w:after="240" w:line="240" w:lineRule="auto"/>
        <w:jc w:val="both"/>
        <w:rPr>
          <w:rFonts w:ascii="Tahoma" w:hAnsi="Tahoma" w:cs="Tahoma"/>
          <w:sz w:val="21"/>
          <w:szCs w:val="21"/>
        </w:rPr>
      </w:pPr>
      <w:r w:rsidRPr="00AF3DEA">
        <w:rPr>
          <w:rFonts w:ascii="Tahoma" w:hAnsi="Tahoma" w:cs="Tahoma"/>
          <w:b/>
          <w:sz w:val="21"/>
          <w:szCs w:val="21"/>
          <w:u w:val="single"/>
        </w:rPr>
        <w:t>VIGÉSIMA TERCERA: CONFIDENCIALIDAD</w:t>
      </w:r>
      <w:r w:rsidRPr="00AF3DEA">
        <w:rPr>
          <w:rFonts w:ascii="Tahoma" w:hAnsi="Tahoma" w:cs="Tahoma"/>
          <w:b/>
          <w:sz w:val="21"/>
          <w:szCs w:val="21"/>
        </w:rPr>
        <w:t xml:space="preserve">.- </w:t>
      </w:r>
      <w:r w:rsidRPr="00AF3DEA">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E26AFE" w:rsidRPr="00AF3DEA" w:rsidRDefault="00E26AFE" w:rsidP="00A14653">
      <w:pPr>
        <w:tabs>
          <w:tab w:val="left" w:pos="708"/>
        </w:tabs>
        <w:spacing w:after="240" w:line="240" w:lineRule="auto"/>
        <w:jc w:val="both"/>
        <w:rPr>
          <w:rFonts w:ascii="Tahoma" w:hAnsi="Tahoma" w:cs="Tahoma"/>
          <w:sz w:val="21"/>
          <w:szCs w:val="21"/>
        </w:rPr>
      </w:pPr>
      <w:r w:rsidRPr="00AF3DEA">
        <w:rPr>
          <w:rFonts w:ascii="Tahoma" w:hAnsi="Tahoma" w:cs="Tahoma"/>
          <w:sz w:val="21"/>
          <w:szCs w:val="21"/>
        </w:rPr>
        <w:t>La información es de propiedad exclusiva de</w:t>
      </w:r>
      <w:r w:rsidRPr="00AF3DEA">
        <w:rPr>
          <w:rFonts w:ascii="Tahoma" w:hAnsi="Tahoma" w:cs="Tahoma"/>
          <w:bCs/>
          <w:sz w:val="21"/>
          <w:szCs w:val="21"/>
        </w:rPr>
        <w:t xml:space="preserve"> </w:t>
      </w:r>
      <w:r w:rsidR="005D5917" w:rsidRPr="00AF3DEA">
        <w:rPr>
          <w:rFonts w:ascii="Tahoma" w:hAnsi="Tahoma" w:cs="Tahoma"/>
          <w:bCs/>
          <w:sz w:val="21"/>
          <w:szCs w:val="21"/>
        </w:rPr>
        <w:t>ENTEL S.A.</w:t>
      </w:r>
      <w:r w:rsidRPr="00AF3DEA">
        <w:rPr>
          <w:rFonts w:ascii="Tahoma" w:hAnsi="Tahoma" w:cs="Tahoma"/>
          <w:bCs/>
          <w:sz w:val="21"/>
          <w:szCs w:val="21"/>
        </w:rPr>
        <w:t xml:space="preserve">, </w:t>
      </w:r>
      <w:r w:rsidRPr="00AF3DEA">
        <w:rPr>
          <w:rFonts w:ascii="Tahoma" w:hAnsi="Tahoma" w:cs="Tahoma"/>
          <w:sz w:val="21"/>
          <w:szCs w:val="21"/>
        </w:rPr>
        <w:t>razón por la</w:t>
      </w:r>
      <w:r w:rsidRPr="00AF3DEA">
        <w:rPr>
          <w:rFonts w:ascii="Tahoma" w:hAnsi="Tahoma" w:cs="Tahoma"/>
          <w:bCs/>
          <w:sz w:val="21"/>
          <w:szCs w:val="21"/>
        </w:rPr>
        <w:t xml:space="preserve"> </w:t>
      </w:r>
      <w:r w:rsidRPr="00AF3DEA">
        <w:rPr>
          <w:rFonts w:ascii="Tahoma" w:hAnsi="Tahoma" w:cs="Tahoma"/>
          <w:sz w:val="21"/>
          <w:szCs w:val="21"/>
        </w:rPr>
        <w:t xml:space="preserve">cual el PROVEEDOR está expresamente prohibido de utilizar la misma para fines distintos a los señalados en este contrato. </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b/>
          <w:sz w:val="21"/>
          <w:szCs w:val="21"/>
        </w:rPr>
      </w:pPr>
      <w:r w:rsidRPr="00AF3DEA">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E26AFE" w:rsidRPr="00AF3DEA" w:rsidRDefault="00E26AFE" w:rsidP="00A14653">
      <w:pPr>
        <w:tabs>
          <w:tab w:val="left" w:pos="708"/>
        </w:tabs>
        <w:spacing w:after="240" w:line="240" w:lineRule="auto"/>
        <w:jc w:val="both"/>
        <w:rPr>
          <w:rFonts w:ascii="Tahoma" w:hAnsi="Tahoma" w:cs="Tahoma"/>
          <w:b/>
          <w:bCs/>
          <w:snapToGrid w:val="0"/>
          <w:sz w:val="21"/>
          <w:szCs w:val="21"/>
        </w:rPr>
      </w:pPr>
      <w:r w:rsidRPr="00AF3DEA">
        <w:rPr>
          <w:rFonts w:ascii="Tahoma" w:hAnsi="Tahoma" w:cs="Tahoma"/>
          <w:b/>
          <w:snapToGrid w:val="0"/>
          <w:sz w:val="21"/>
          <w:szCs w:val="21"/>
          <w:u w:val="single"/>
        </w:rPr>
        <w:t>VIGÉSIMA CUARTA:</w:t>
      </w:r>
      <w:r w:rsidRPr="00AF3DEA">
        <w:rPr>
          <w:rFonts w:ascii="Tahoma" w:hAnsi="Tahoma" w:cs="Tahoma"/>
          <w:b/>
          <w:sz w:val="21"/>
          <w:szCs w:val="21"/>
          <w:u w:val="single"/>
        </w:rPr>
        <w:t xml:space="preserve"> AVISOS</w:t>
      </w:r>
      <w:r w:rsidRPr="00AF3DEA">
        <w:rPr>
          <w:rFonts w:ascii="Tahoma" w:hAnsi="Tahoma" w:cs="Tahoma"/>
          <w:b/>
          <w:sz w:val="21"/>
          <w:szCs w:val="21"/>
        </w:rPr>
        <w:t xml:space="preserve">.- </w:t>
      </w:r>
      <w:r w:rsidRPr="00AF3DEA">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E26AFE" w:rsidRPr="00AF3DEA" w:rsidRDefault="00E26AFE" w:rsidP="004B280C">
      <w:pPr>
        <w:keepNext/>
        <w:numPr>
          <w:ilvl w:val="0"/>
          <w:numId w:val="31"/>
        </w:numPr>
        <w:tabs>
          <w:tab w:val="clear" w:pos="360"/>
          <w:tab w:val="left" w:pos="708"/>
          <w:tab w:val="left" w:pos="1276"/>
        </w:tabs>
        <w:spacing w:after="240" w:line="240" w:lineRule="auto"/>
        <w:ind w:left="567" w:hanging="567"/>
        <w:jc w:val="both"/>
        <w:outlineLvl w:val="1"/>
        <w:rPr>
          <w:rFonts w:ascii="Tahoma" w:hAnsi="Tahoma" w:cs="Tahoma"/>
          <w:sz w:val="21"/>
          <w:szCs w:val="21"/>
        </w:rPr>
      </w:pPr>
      <w:r w:rsidRPr="00AF3DEA">
        <w:rPr>
          <w:rFonts w:ascii="Tahoma" w:hAnsi="Tahoma" w:cs="Tahoma"/>
          <w:sz w:val="21"/>
          <w:szCs w:val="21"/>
        </w:rPr>
        <w:t>24.1</w:t>
      </w:r>
      <w:r w:rsidRPr="00AF3DEA">
        <w:rPr>
          <w:rFonts w:ascii="Tahoma" w:hAnsi="Tahoma" w:cs="Tahoma"/>
          <w:sz w:val="21"/>
          <w:szCs w:val="21"/>
        </w:rPr>
        <w:tab/>
      </w:r>
      <w:r w:rsidR="005D5917" w:rsidRPr="00AF3DEA">
        <w:rPr>
          <w:rFonts w:ascii="Tahoma" w:hAnsi="Tahoma" w:cs="Tahoma"/>
          <w:sz w:val="21"/>
          <w:szCs w:val="21"/>
        </w:rPr>
        <w:t>ENTEL S.A.</w:t>
      </w:r>
      <w:r w:rsidRPr="00AF3DEA">
        <w:rPr>
          <w:rFonts w:ascii="Tahoma" w:hAnsi="Tahoma" w:cs="Tahoma"/>
          <w:sz w:val="21"/>
          <w:szCs w:val="21"/>
        </w:rPr>
        <w:t>:</w:t>
      </w:r>
    </w:p>
    <w:p w:rsidR="00E26AFE" w:rsidRPr="00AF3DEA" w:rsidRDefault="00E26AFE" w:rsidP="00A14653">
      <w:pPr>
        <w:spacing w:after="240" w:line="240" w:lineRule="auto"/>
        <w:ind w:left="1985" w:hanging="1418"/>
        <w:jc w:val="both"/>
        <w:rPr>
          <w:rFonts w:ascii="Tahoma" w:hAnsi="Tahoma" w:cs="Tahoma"/>
          <w:sz w:val="21"/>
          <w:szCs w:val="21"/>
        </w:rPr>
      </w:pPr>
      <w:r w:rsidRPr="00AF3DEA">
        <w:rPr>
          <w:rFonts w:ascii="Tahoma" w:hAnsi="Tahoma" w:cs="Tahoma"/>
          <w:sz w:val="21"/>
          <w:szCs w:val="21"/>
        </w:rPr>
        <w:t xml:space="preserve">Dirección:    </w:t>
      </w:r>
      <w:r w:rsidRPr="00AF3DEA">
        <w:rPr>
          <w:rFonts w:ascii="Tahoma" w:hAnsi="Tahoma" w:cs="Tahoma"/>
          <w:sz w:val="21"/>
          <w:szCs w:val="21"/>
        </w:rPr>
        <w:tab/>
        <w:t>Calle Federico Zuazo N° 1771 Edificio Tower</w:t>
      </w:r>
    </w:p>
    <w:p w:rsidR="00E26AFE" w:rsidRPr="00AF3DEA" w:rsidRDefault="00E26AFE" w:rsidP="00A14653">
      <w:pPr>
        <w:spacing w:after="240" w:line="240" w:lineRule="auto"/>
        <w:ind w:left="1985" w:hanging="1418"/>
        <w:jc w:val="both"/>
        <w:rPr>
          <w:rFonts w:ascii="Tahoma" w:hAnsi="Tahoma" w:cs="Tahoma"/>
          <w:sz w:val="21"/>
          <w:szCs w:val="21"/>
        </w:rPr>
      </w:pPr>
      <w:r w:rsidRPr="00AF3DEA">
        <w:rPr>
          <w:rFonts w:ascii="Tahoma" w:hAnsi="Tahoma" w:cs="Tahoma"/>
          <w:sz w:val="21"/>
          <w:szCs w:val="21"/>
        </w:rPr>
        <w:t xml:space="preserve">Teléfono: </w:t>
      </w:r>
      <w:r w:rsidRPr="00AF3DEA">
        <w:rPr>
          <w:rFonts w:ascii="Tahoma" w:hAnsi="Tahoma" w:cs="Tahoma"/>
          <w:sz w:val="21"/>
          <w:szCs w:val="21"/>
        </w:rPr>
        <w:tab/>
        <w:t>22141010</w:t>
      </w:r>
    </w:p>
    <w:p w:rsidR="00E26AFE" w:rsidRPr="00AF3DEA" w:rsidRDefault="00E26AFE" w:rsidP="00A14653">
      <w:pPr>
        <w:spacing w:after="240" w:line="240" w:lineRule="auto"/>
        <w:ind w:left="567"/>
        <w:jc w:val="both"/>
        <w:rPr>
          <w:rFonts w:ascii="Tahoma" w:hAnsi="Tahoma" w:cs="Tahoma"/>
          <w:sz w:val="21"/>
          <w:szCs w:val="21"/>
        </w:rPr>
      </w:pPr>
      <w:r w:rsidRPr="00AF3DEA">
        <w:rPr>
          <w:rFonts w:ascii="Tahoma" w:hAnsi="Tahoma" w:cs="Tahoma"/>
          <w:sz w:val="21"/>
          <w:szCs w:val="21"/>
        </w:rPr>
        <w:t>La Paz – Bolivia</w:t>
      </w:r>
    </w:p>
    <w:p w:rsidR="00E26AFE" w:rsidRPr="00AF3DEA" w:rsidRDefault="00E26AFE" w:rsidP="004B280C">
      <w:pPr>
        <w:keepNext/>
        <w:numPr>
          <w:ilvl w:val="0"/>
          <w:numId w:val="31"/>
        </w:numPr>
        <w:tabs>
          <w:tab w:val="clear" w:pos="360"/>
          <w:tab w:val="left" w:pos="708"/>
          <w:tab w:val="left" w:pos="1276"/>
        </w:tabs>
        <w:spacing w:after="240" w:line="240" w:lineRule="auto"/>
        <w:ind w:left="567" w:hanging="567"/>
        <w:jc w:val="both"/>
        <w:outlineLvl w:val="1"/>
        <w:rPr>
          <w:rFonts w:ascii="Tahoma" w:hAnsi="Tahoma" w:cs="Tahoma"/>
          <w:sz w:val="21"/>
          <w:szCs w:val="21"/>
        </w:rPr>
      </w:pPr>
      <w:r w:rsidRPr="00AF3DEA">
        <w:rPr>
          <w:rFonts w:ascii="Tahoma" w:hAnsi="Tahoma" w:cs="Tahoma"/>
          <w:sz w:val="21"/>
          <w:szCs w:val="21"/>
        </w:rPr>
        <w:t>24.2</w:t>
      </w:r>
      <w:r w:rsidRPr="00AF3DEA">
        <w:rPr>
          <w:rFonts w:ascii="Tahoma" w:hAnsi="Tahoma" w:cs="Tahoma"/>
          <w:sz w:val="21"/>
          <w:szCs w:val="21"/>
        </w:rPr>
        <w:tab/>
        <w:t>El PROVEEDOR:</w:t>
      </w:r>
    </w:p>
    <w:p w:rsidR="00E26AFE" w:rsidRPr="00AF3DEA" w:rsidRDefault="00E26AFE" w:rsidP="00A14653">
      <w:pPr>
        <w:spacing w:after="240" w:line="240" w:lineRule="auto"/>
        <w:ind w:left="1985" w:hanging="1418"/>
        <w:jc w:val="both"/>
        <w:rPr>
          <w:rFonts w:ascii="Tahoma" w:hAnsi="Tahoma" w:cs="Tahoma"/>
          <w:sz w:val="21"/>
          <w:szCs w:val="21"/>
          <w:highlight w:val="yellow"/>
        </w:rPr>
      </w:pPr>
      <w:r w:rsidRPr="00AF3DEA">
        <w:rPr>
          <w:rFonts w:ascii="Tahoma" w:hAnsi="Tahoma" w:cs="Tahoma"/>
          <w:sz w:val="21"/>
          <w:szCs w:val="21"/>
        </w:rPr>
        <w:t xml:space="preserve">Dirección: </w:t>
      </w:r>
      <w:r w:rsidRPr="00AF3DEA">
        <w:rPr>
          <w:rFonts w:ascii="Tahoma" w:hAnsi="Tahoma" w:cs="Tahoma"/>
          <w:sz w:val="21"/>
          <w:szCs w:val="21"/>
        </w:rPr>
        <w:tab/>
        <w:t xml:space="preserve">……………………………………………………………….. </w:t>
      </w:r>
    </w:p>
    <w:p w:rsidR="00E26AFE" w:rsidRPr="00AF3DEA" w:rsidRDefault="00E26AFE" w:rsidP="00A14653">
      <w:pPr>
        <w:spacing w:after="240" w:line="240" w:lineRule="auto"/>
        <w:ind w:left="1985" w:hanging="1418"/>
        <w:jc w:val="both"/>
        <w:rPr>
          <w:rFonts w:ascii="Tahoma" w:hAnsi="Tahoma" w:cs="Tahoma"/>
          <w:sz w:val="21"/>
          <w:szCs w:val="21"/>
        </w:rPr>
      </w:pPr>
      <w:r w:rsidRPr="00AF3DEA">
        <w:rPr>
          <w:rFonts w:ascii="Tahoma" w:hAnsi="Tahoma" w:cs="Tahoma"/>
          <w:sz w:val="21"/>
          <w:szCs w:val="21"/>
        </w:rPr>
        <w:t xml:space="preserve">Teléfono: </w:t>
      </w:r>
      <w:r w:rsidRPr="00AF3DEA">
        <w:rPr>
          <w:rFonts w:ascii="Tahoma" w:hAnsi="Tahoma" w:cs="Tahoma"/>
          <w:sz w:val="21"/>
          <w:szCs w:val="21"/>
        </w:rPr>
        <w:tab/>
        <w:t>……………………….</w:t>
      </w:r>
    </w:p>
    <w:p w:rsidR="00E26AFE" w:rsidRPr="00AF3DEA" w:rsidRDefault="00E26AFE" w:rsidP="00A14653">
      <w:pPr>
        <w:spacing w:after="240" w:line="240" w:lineRule="auto"/>
        <w:ind w:left="1985" w:hanging="1418"/>
        <w:jc w:val="both"/>
        <w:rPr>
          <w:rFonts w:ascii="Tahoma" w:hAnsi="Tahoma" w:cs="Tahoma"/>
          <w:sz w:val="21"/>
          <w:szCs w:val="21"/>
        </w:rPr>
      </w:pPr>
      <w:r w:rsidRPr="00AF3DEA">
        <w:rPr>
          <w:rFonts w:ascii="Tahoma" w:hAnsi="Tahoma" w:cs="Tahoma"/>
          <w:sz w:val="21"/>
          <w:szCs w:val="21"/>
        </w:rPr>
        <w:t>La Paz - Bolivia</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bCs/>
          <w:sz w:val="21"/>
          <w:szCs w:val="21"/>
          <w:u w:val="single"/>
        </w:rPr>
        <w:t>VIGÉSIMA QUINTA:</w:t>
      </w:r>
      <w:r w:rsidRPr="00AF3DEA">
        <w:rPr>
          <w:rFonts w:ascii="Tahoma" w:hAnsi="Tahoma" w:cs="Tahoma"/>
          <w:b/>
          <w:sz w:val="21"/>
          <w:szCs w:val="21"/>
          <w:u w:val="single"/>
        </w:rPr>
        <w:t xml:space="preserve"> EXONERACIÓN DE RESPONSABILIDADES POR DAÑO A TERCEROS</w:t>
      </w:r>
      <w:r w:rsidRPr="00AF3DEA">
        <w:rPr>
          <w:rFonts w:ascii="Tahoma" w:hAnsi="Tahoma" w:cs="Tahoma"/>
          <w:b/>
          <w:sz w:val="21"/>
          <w:szCs w:val="21"/>
        </w:rPr>
        <w:t xml:space="preserve">.- </w:t>
      </w:r>
      <w:r w:rsidRPr="00AF3DEA">
        <w:rPr>
          <w:rFonts w:ascii="Tahoma" w:hAnsi="Tahoma" w:cs="Tahoma"/>
          <w:sz w:val="21"/>
          <w:szCs w:val="21"/>
        </w:rPr>
        <w:t xml:space="preserve">El PROVEEDOR se obliga tomar todas las previsiones que pudiesen surgir por daño a terceros en la </w:t>
      </w:r>
      <w:r w:rsidRPr="00AF3DEA">
        <w:rPr>
          <w:rFonts w:ascii="Tahoma" w:hAnsi="Tahoma" w:cs="Tahoma"/>
          <w:sz w:val="21"/>
          <w:szCs w:val="21"/>
        </w:rPr>
        <w:lastRenderedPageBreak/>
        <w:t xml:space="preserve">provisión de sus servicios dentro de este contrato, exonerando de este tipo de obligación a </w:t>
      </w:r>
      <w:r w:rsidR="005D5917" w:rsidRPr="00AF3DEA">
        <w:rPr>
          <w:rFonts w:ascii="Tahoma" w:hAnsi="Tahoma" w:cs="Tahoma"/>
          <w:sz w:val="21"/>
          <w:szCs w:val="21"/>
        </w:rPr>
        <w:t>ENTEL S.A.</w:t>
      </w:r>
      <w:r w:rsidRPr="00AF3DEA">
        <w:rPr>
          <w:rFonts w:ascii="Tahoma" w:hAnsi="Tahoma" w:cs="Tahoma"/>
          <w:sz w:val="21"/>
          <w:szCs w:val="21"/>
        </w:rPr>
        <w:t xml:space="preserve"> durante la vigencia del mismo </w:t>
      </w:r>
      <w:r w:rsidRPr="00AF3DEA">
        <w:rPr>
          <w:rFonts w:ascii="Tahoma" w:hAnsi="Tahoma" w:cs="Tahoma"/>
          <w:sz w:val="21"/>
          <w:szCs w:val="21"/>
        </w:rPr>
        <w:tab/>
      </w:r>
    </w:p>
    <w:p w:rsidR="00E26AFE" w:rsidRPr="00AF3DEA" w:rsidRDefault="00E26AFE" w:rsidP="00A14653">
      <w:pPr>
        <w:spacing w:after="240" w:line="240" w:lineRule="auto"/>
        <w:jc w:val="both"/>
        <w:rPr>
          <w:rFonts w:ascii="Tahoma" w:hAnsi="Tahoma" w:cs="Tahoma"/>
          <w:b/>
          <w:iCs/>
          <w:sz w:val="21"/>
          <w:szCs w:val="21"/>
          <w:u w:val="single"/>
        </w:rPr>
      </w:pPr>
      <w:r w:rsidRPr="00AF3DEA">
        <w:rPr>
          <w:rFonts w:ascii="Tahoma" w:hAnsi="Tahoma" w:cs="Tahoma"/>
          <w:b/>
          <w:sz w:val="21"/>
          <w:szCs w:val="21"/>
          <w:u w:val="single"/>
        </w:rPr>
        <w:t>VIGÉSIMA SEXTA: CALIDAD DE DOCUMENTO PRIVADO.</w:t>
      </w:r>
      <w:r w:rsidRPr="00AF3DEA">
        <w:rPr>
          <w:rFonts w:ascii="Tahoma" w:hAnsi="Tahoma" w:cs="Tahoma"/>
          <w:b/>
          <w:sz w:val="21"/>
          <w:szCs w:val="21"/>
        </w:rPr>
        <w:t>-</w:t>
      </w:r>
      <w:r w:rsidRPr="00AF3DEA">
        <w:rPr>
          <w:rFonts w:ascii="Tahoma" w:hAnsi="Tahoma" w:cs="Tahoma"/>
          <w:sz w:val="21"/>
          <w:szCs w:val="21"/>
        </w:rPr>
        <w:t xml:space="preserve"> </w:t>
      </w:r>
      <w:r w:rsidRPr="00AF3DEA">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E26AFE" w:rsidRPr="00AF3DEA" w:rsidRDefault="00E26AFE" w:rsidP="00A14653">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iCs/>
          <w:sz w:val="21"/>
          <w:szCs w:val="21"/>
          <w:u w:val="single"/>
        </w:rPr>
        <w:t>VIGÉSIMA SÉPTIMA: ACEPTACIÓN Y CONFORMIDAD</w:t>
      </w:r>
      <w:r w:rsidRPr="00AF3DEA">
        <w:rPr>
          <w:rFonts w:ascii="Tahoma" w:hAnsi="Tahoma" w:cs="Tahoma"/>
          <w:b/>
          <w:iCs/>
          <w:sz w:val="21"/>
          <w:szCs w:val="21"/>
        </w:rPr>
        <w:t xml:space="preserve">.- </w:t>
      </w:r>
      <w:r w:rsidRPr="00AF3DEA">
        <w:rPr>
          <w:rFonts w:ascii="Tahoma" w:hAnsi="Tahoma" w:cs="Tahoma"/>
          <w:sz w:val="21"/>
          <w:szCs w:val="21"/>
        </w:rPr>
        <w:t xml:space="preserve">Nosotros, 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 xml:space="preserve">, Salvador Emilio Pinto Marín y Sócrates Emilio Evia Viscarra,  en representación de </w:t>
      </w:r>
      <w:r w:rsidR="005D5917" w:rsidRPr="00AF3DEA">
        <w:rPr>
          <w:rFonts w:ascii="Tahoma" w:hAnsi="Tahoma" w:cs="Tahoma"/>
          <w:sz w:val="21"/>
          <w:szCs w:val="21"/>
        </w:rPr>
        <w:t>ENTEL S.A.</w:t>
      </w:r>
      <w:r w:rsidRPr="00AF3DEA">
        <w:rPr>
          <w:rFonts w:ascii="Tahoma" w:hAnsi="Tahoma" w:cs="Tahoma"/>
          <w:sz w:val="21"/>
          <w:szCs w:val="21"/>
        </w:rPr>
        <w:t xml:space="preserve">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E26AFE" w:rsidRPr="00AF3DEA" w:rsidRDefault="00E26AFE" w:rsidP="00A14653">
      <w:pPr>
        <w:spacing w:after="240" w:line="240" w:lineRule="auto"/>
        <w:jc w:val="both"/>
        <w:rPr>
          <w:rFonts w:ascii="Tahoma" w:hAnsi="Tahoma" w:cs="Tahoma"/>
          <w:sz w:val="21"/>
          <w:szCs w:val="21"/>
        </w:rPr>
      </w:pPr>
    </w:p>
    <w:p w:rsidR="00E26AFE" w:rsidRPr="00AF3DEA" w:rsidRDefault="00E26AFE" w:rsidP="00A14653">
      <w:pPr>
        <w:spacing w:after="240" w:line="240" w:lineRule="auto"/>
        <w:jc w:val="both"/>
        <w:rPr>
          <w:rFonts w:ascii="Tahoma" w:hAnsi="Tahoma" w:cs="Tahoma"/>
          <w:sz w:val="21"/>
          <w:szCs w:val="21"/>
        </w:rPr>
      </w:pPr>
      <w:r w:rsidRPr="00AF3DEA">
        <w:rPr>
          <w:rFonts w:ascii="Tahoma" w:hAnsi="Tahoma" w:cs="Tahoma"/>
          <w:sz w:val="21"/>
          <w:szCs w:val="21"/>
        </w:rPr>
        <w:t xml:space="preserve"> </w:t>
      </w:r>
    </w:p>
    <w:p w:rsidR="00E26AFE" w:rsidRPr="00AF3DEA" w:rsidRDefault="00E26AFE" w:rsidP="00A14653">
      <w:pPr>
        <w:spacing w:after="240" w:line="240" w:lineRule="auto"/>
        <w:jc w:val="both"/>
        <w:rPr>
          <w:rFonts w:ascii="Tahoma" w:hAnsi="Tahoma" w:cs="Tahoma"/>
          <w:b/>
          <w:sz w:val="21"/>
          <w:szCs w:val="21"/>
        </w:rPr>
      </w:pPr>
      <w:r w:rsidRPr="00AF3DEA">
        <w:rPr>
          <w:rFonts w:ascii="Tahoma" w:hAnsi="Tahoma" w:cs="Tahoma"/>
          <w:sz w:val="21"/>
          <w:szCs w:val="21"/>
        </w:rPr>
        <w:t xml:space="preserve">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t xml:space="preserve">     </w:t>
      </w:r>
      <w:r w:rsidRPr="00AF3DEA">
        <w:rPr>
          <w:rFonts w:ascii="Tahoma" w:hAnsi="Tahoma" w:cs="Tahoma"/>
          <w:sz w:val="21"/>
          <w:szCs w:val="21"/>
        </w:rPr>
        <w:tab/>
      </w:r>
      <w:r w:rsidRPr="00AF3DEA">
        <w:rPr>
          <w:rFonts w:ascii="Tahoma" w:hAnsi="Tahoma" w:cs="Tahoma"/>
          <w:sz w:val="21"/>
          <w:szCs w:val="21"/>
        </w:rPr>
        <w:tab/>
        <w:t>…………………………………….</w:t>
      </w:r>
      <w:r w:rsidRPr="00AF3DEA">
        <w:rPr>
          <w:rFonts w:ascii="Tahoma" w:hAnsi="Tahoma" w:cs="Tahoma"/>
          <w:b/>
          <w:sz w:val="21"/>
          <w:szCs w:val="21"/>
        </w:rPr>
        <w:t xml:space="preserve"> </w:t>
      </w:r>
    </w:p>
    <w:p w:rsidR="00E26AFE" w:rsidRPr="00AF3DEA" w:rsidRDefault="00E26AFE" w:rsidP="00A14653">
      <w:pPr>
        <w:spacing w:after="240" w:line="240" w:lineRule="auto"/>
        <w:jc w:val="both"/>
        <w:rPr>
          <w:rFonts w:ascii="Tahoma" w:hAnsi="Tahoma" w:cs="Tahoma"/>
          <w:sz w:val="21"/>
          <w:szCs w:val="21"/>
        </w:rPr>
      </w:pPr>
      <w:r w:rsidRPr="00AF3DEA">
        <w:rPr>
          <w:rFonts w:ascii="Tahoma" w:hAnsi="Tahoma" w:cs="Tahoma"/>
          <w:b/>
          <w:sz w:val="21"/>
          <w:szCs w:val="21"/>
        </w:rPr>
        <w:t>Gerente General</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Gerente de Finanzas y Administración</w:t>
      </w:r>
    </w:p>
    <w:p w:rsidR="00E26AFE" w:rsidRPr="00AF3DEA" w:rsidRDefault="00E26AFE" w:rsidP="00A14653">
      <w:pPr>
        <w:spacing w:after="240" w:line="240" w:lineRule="auto"/>
        <w:ind w:right="45"/>
        <w:jc w:val="both"/>
        <w:rPr>
          <w:rFonts w:ascii="Tahoma" w:hAnsi="Tahoma" w:cs="Tahoma"/>
          <w:b/>
          <w:sz w:val="21"/>
          <w:szCs w:val="21"/>
        </w:rPr>
      </w:pPr>
      <w:r w:rsidRPr="00AF3DEA">
        <w:rPr>
          <w:rFonts w:ascii="Tahoma" w:hAnsi="Tahoma" w:cs="Tahoma"/>
          <w:b/>
          <w:sz w:val="21"/>
          <w:szCs w:val="21"/>
        </w:rPr>
        <w:t xml:space="preserve">      </w:t>
      </w:r>
      <w:r w:rsidR="005D5917" w:rsidRPr="00AF3DEA">
        <w:rPr>
          <w:rFonts w:ascii="Tahoma" w:hAnsi="Tahoma" w:cs="Tahoma"/>
          <w:b/>
          <w:sz w:val="21"/>
          <w:szCs w:val="21"/>
        </w:rPr>
        <w:t>ENTEL S.A.</w:t>
      </w:r>
      <w:r w:rsidRPr="00AF3DEA">
        <w:rPr>
          <w:rFonts w:ascii="Tahoma" w:hAnsi="Tahoma" w:cs="Tahoma"/>
          <w:b/>
          <w:sz w:val="21"/>
          <w:szCs w:val="21"/>
        </w:rPr>
        <w:t xml:space="preserve"> </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 xml:space="preserve">      </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005D5917" w:rsidRPr="00AF3DEA">
        <w:rPr>
          <w:rFonts w:ascii="Tahoma" w:hAnsi="Tahoma" w:cs="Tahoma"/>
          <w:b/>
          <w:sz w:val="21"/>
          <w:szCs w:val="21"/>
        </w:rPr>
        <w:t>ENTEL S.A.</w:t>
      </w:r>
    </w:p>
    <w:p w:rsidR="00E26AFE" w:rsidRPr="00AF3DEA" w:rsidRDefault="00E26AFE" w:rsidP="00A14653">
      <w:pPr>
        <w:spacing w:after="240" w:line="240" w:lineRule="auto"/>
        <w:jc w:val="both"/>
        <w:rPr>
          <w:rFonts w:ascii="Tahoma" w:hAnsi="Tahoma" w:cs="Tahoma"/>
          <w:sz w:val="21"/>
          <w:szCs w:val="21"/>
        </w:rPr>
      </w:pPr>
    </w:p>
    <w:p w:rsidR="00E26AFE" w:rsidRPr="00AF3DEA" w:rsidRDefault="00E26AFE" w:rsidP="00A14653">
      <w:pPr>
        <w:spacing w:after="240" w:line="240" w:lineRule="auto"/>
        <w:ind w:right="45"/>
        <w:jc w:val="both"/>
        <w:rPr>
          <w:rFonts w:ascii="Tahoma" w:hAnsi="Tahoma" w:cs="Tahoma"/>
          <w:sz w:val="21"/>
          <w:szCs w:val="21"/>
        </w:rPr>
      </w:pPr>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t xml:space="preserve">…………………………….. </w:t>
      </w:r>
    </w:p>
    <w:p w:rsidR="00E26AFE" w:rsidRPr="00AF3DEA" w:rsidRDefault="00E26AFE" w:rsidP="00A14653">
      <w:pPr>
        <w:spacing w:after="240" w:line="240" w:lineRule="auto"/>
        <w:ind w:right="45"/>
        <w:jc w:val="both"/>
        <w:rPr>
          <w:rFonts w:ascii="Tahoma" w:hAnsi="Tahoma" w:cs="Tahoma"/>
          <w:b/>
          <w:sz w:val="21"/>
          <w:szCs w:val="21"/>
        </w:rPr>
      </w:pP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Representante legal</w:t>
      </w:r>
    </w:p>
    <w:p w:rsidR="00E26AFE" w:rsidRPr="00AF3DEA" w:rsidRDefault="00E26AFE" w:rsidP="00A14653">
      <w:pPr>
        <w:tabs>
          <w:tab w:val="left" w:pos="1095"/>
        </w:tabs>
        <w:spacing w:after="240" w:line="240" w:lineRule="auto"/>
        <w:rPr>
          <w:rFonts w:ascii="Tahoma" w:hAnsi="Tahoma" w:cs="Tahoma"/>
          <w:b/>
          <w:sz w:val="21"/>
          <w:szCs w:val="21"/>
        </w:rPr>
      </w:pP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p>
    <w:p w:rsidR="00E26AFE" w:rsidRPr="00AF3DEA" w:rsidRDefault="00E26AFE" w:rsidP="00A14653">
      <w:pPr>
        <w:tabs>
          <w:tab w:val="left" w:pos="1095"/>
        </w:tabs>
        <w:spacing w:after="240" w:line="240" w:lineRule="auto"/>
        <w:rPr>
          <w:rFonts w:ascii="Tahoma" w:hAnsi="Tahoma" w:cs="Tahoma"/>
          <w:b/>
          <w:sz w:val="21"/>
          <w:szCs w:val="21"/>
        </w:rPr>
      </w:pPr>
    </w:p>
    <w:p w:rsidR="00E26AFE" w:rsidRPr="00AF3DEA" w:rsidRDefault="00E26AFE" w:rsidP="00A14653">
      <w:pPr>
        <w:tabs>
          <w:tab w:val="left" w:pos="1095"/>
        </w:tabs>
        <w:spacing w:after="240" w:line="240" w:lineRule="auto"/>
        <w:rPr>
          <w:rFonts w:ascii="Tahoma" w:hAnsi="Tahoma" w:cs="Tahoma"/>
          <w:b/>
          <w:sz w:val="21"/>
          <w:szCs w:val="21"/>
        </w:rPr>
      </w:pPr>
    </w:p>
    <w:p w:rsidR="00E26AFE" w:rsidRPr="00AF3DEA" w:rsidRDefault="00E26AFE" w:rsidP="00A14653">
      <w:pPr>
        <w:spacing w:after="240" w:line="240" w:lineRule="auto"/>
        <w:rPr>
          <w:rFonts w:ascii="Arial" w:hAnsi="Arial" w:cs="Arial"/>
        </w:rPr>
      </w:pPr>
    </w:p>
    <w:sectPr w:rsidR="00E26AFE" w:rsidRPr="00AF3DEA" w:rsidSect="000D3127">
      <w:headerReference w:type="default" r:id="rId19"/>
      <w:footerReference w:type="default" r:id="rId20"/>
      <w:headerReference w:type="first" r:id="rId21"/>
      <w:footerReference w:type="first" r:id="rId22"/>
      <w:pgSz w:w="12240" w:h="15840" w:code="1"/>
      <w:pgMar w:top="1418" w:right="1134" w:bottom="1134" w:left="1418" w:header="709" w:footer="709" w:gutter="0"/>
      <w:pgBorders w:offsetFrom="page">
        <w:top w:val="none" w:sz="11" w:space="20" w:color="8F000B"/>
        <w:left w:val="none" w:sz="0" w:space="15" w:color="000000"/>
        <w:bottom w:val="none" w:sz="0" w:space="26" w:color="000000"/>
        <w:right w:val="none" w:sz="0" w:space="19" w:color="000000"/>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0C8" w:rsidRDefault="006960C8" w:rsidP="00195B3C">
      <w:pPr>
        <w:spacing w:after="0" w:line="240" w:lineRule="auto"/>
      </w:pPr>
      <w:r>
        <w:separator/>
      </w:r>
    </w:p>
  </w:endnote>
  <w:endnote w:type="continuationSeparator" w:id="0">
    <w:p w:rsidR="006960C8" w:rsidRDefault="006960C8"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04" w:rsidRPr="00984B56" w:rsidRDefault="00A80004"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C46F51">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6960C8">
      <w:fldChar w:fldCharType="begin"/>
    </w:r>
    <w:r w:rsidR="006960C8">
      <w:instrText xml:space="preserve"> SECTIONPAGES   \* MERGEFORMAT </w:instrText>
    </w:r>
    <w:r w:rsidR="006960C8">
      <w:fldChar w:fldCharType="separate"/>
    </w:r>
    <w:r w:rsidR="00C46F51" w:rsidRPr="00C46F51">
      <w:rPr>
        <w:rFonts w:ascii="Tahoma" w:hAnsi="Tahoma" w:cs="Tahoma"/>
        <w:b/>
        <w:noProof/>
        <w:color w:val="004990"/>
        <w:sz w:val="16"/>
        <w:szCs w:val="16"/>
        <w:lang w:val="es-ES_tradnl"/>
      </w:rPr>
      <w:t>38</w:t>
    </w:r>
    <w:r w:rsidR="006960C8">
      <w:rPr>
        <w:rFonts w:ascii="Tahoma" w:hAnsi="Tahoma" w:cs="Tahoma"/>
        <w:b/>
        <w:noProof/>
        <w:color w:val="004990"/>
        <w:sz w:val="16"/>
        <w:szCs w:val="16"/>
        <w:lang w:val="es-ES_tradnl"/>
      </w:rPr>
      <w:fldChar w:fldCharType="end"/>
    </w:r>
  </w:p>
  <w:p w:rsidR="00A80004" w:rsidRPr="00BD131A" w:rsidRDefault="00A80004"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04" w:rsidRPr="00984B56" w:rsidRDefault="00A80004"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6960C8">
      <w:fldChar w:fldCharType="begin"/>
    </w:r>
    <w:r w:rsidR="006960C8">
      <w:instrText xml:space="preserve"> SECTIONPAGES   \* MERGEFORMAT </w:instrText>
    </w:r>
    <w:r w:rsidR="006960C8">
      <w:fldChar w:fldCharType="separate"/>
    </w:r>
    <w:r w:rsidRPr="00157861">
      <w:rPr>
        <w:rFonts w:ascii="Tahoma" w:hAnsi="Tahoma" w:cs="Tahoma"/>
        <w:b/>
        <w:noProof/>
        <w:color w:val="004990"/>
        <w:sz w:val="16"/>
        <w:szCs w:val="16"/>
        <w:lang w:val="es-ES_tradnl"/>
      </w:rPr>
      <w:t>13</w:t>
    </w:r>
    <w:r w:rsidR="006960C8">
      <w:rPr>
        <w:rFonts w:ascii="Tahoma" w:hAnsi="Tahoma" w:cs="Tahoma"/>
        <w:b/>
        <w:noProof/>
        <w:color w:val="004990"/>
        <w:sz w:val="16"/>
        <w:szCs w:val="16"/>
        <w:lang w:val="es-ES_tradnl"/>
      </w:rPr>
      <w:fldChar w:fldCharType="end"/>
    </w:r>
  </w:p>
  <w:p w:rsidR="00A80004" w:rsidRPr="00BD131A" w:rsidRDefault="00A80004"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0C8" w:rsidRDefault="006960C8" w:rsidP="00195B3C">
      <w:pPr>
        <w:spacing w:after="0" w:line="240" w:lineRule="auto"/>
      </w:pPr>
      <w:r>
        <w:separator/>
      </w:r>
    </w:p>
  </w:footnote>
  <w:footnote w:type="continuationSeparator" w:id="0">
    <w:p w:rsidR="006960C8" w:rsidRDefault="006960C8" w:rsidP="00195B3C">
      <w:pPr>
        <w:spacing w:after="0" w:line="240" w:lineRule="auto"/>
      </w:pPr>
      <w:r>
        <w:continuationSeparator/>
      </w:r>
    </w:p>
  </w:footnote>
  <w:footnote w:id="1">
    <w:p w:rsidR="00A80004" w:rsidRPr="008D48C8" w:rsidRDefault="00A80004" w:rsidP="00E26AFE">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A80004" w:rsidRPr="00353B1C" w:rsidRDefault="00A80004" w:rsidP="00E26AFE">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04" w:rsidRDefault="00A80004"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F02BE21" wp14:editId="0744E3E4">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A80004" w:rsidRPr="0005398A" w:rsidRDefault="00A80004" w:rsidP="004C166A">
    <w:pPr>
      <w:pStyle w:val="Encabezado"/>
      <w:pBdr>
        <w:bottom w:val="single" w:sz="4" w:space="1" w:color="auto"/>
      </w:pBdr>
      <w:tabs>
        <w:tab w:val="clear" w:pos="8838"/>
      </w:tabs>
      <w:wordWrap w:val="0"/>
      <w:jc w:val="right"/>
      <w:rPr>
        <w:rFonts w:ascii="Tahoma" w:hAnsi="Tahoma" w:cs="Tahoma"/>
        <w:b/>
        <w:color w:val="004990"/>
        <w:sz w:val="16"/>
        <w:szCs w:val="16"/>
        <w:lang w:val="es-BO"/>
      </w:rPr>
    </w:pPr>
    <w:r>
      <w:rPr>
        <w:rFonts w:ascii="Tahoma" w:hAnsi="Tahoma" w:cs="Tahoma"/>
        <w:b/>
        <w:color w:val="004990"/>
        <w:sz w:val="16"/>
        <w:szCs w:val="16"/>
        <w:lang w:val="es-BO"/>
      </w:rPr>
      <w:t>Licitación Pública</w:t>
    </w:r>
    <w:r w:rsidRPr="0005398A">
      <w:rPr>
        <w:rFonts w:ascii="Tahoma" w:hAnsi="Tahoma" w:cs="Tahoma"/>
        <w:b/>
        <w:color w:val="004990"/>
        <w:sz w:val="16"/>
        <w:szCs w:val="16"/>
        <w:lang w:val="es-BO"/>
      </w:rPr>
      <w:t xml:space="preserve"> N° </w:t>
    </w:r>
    <w:r w:rsidR="00080494">
      <w:rPr>
        <w:rFonts w:ascii="Tahoma" w:hAnsi="Tahoma" w:cs="Tahoma"/>
        <w:b/>
        <w:color w:val="004990"/>
        <w:sz w:val="16"/>
        <w:szCs w:val="16"/>
        <w:lang w:val="es-BO"/>
      </w:rPr>
      <w:t>031</w:t>
    </w:r>
    <w:r>
      <w:rPr>
        <w:rFonts w:ascii="Tahoma" w:hAnsi="Tahoma" w:cs="Tahoma"/>
        <w:b/>
        <w:color w:val="004990"/>
        <w:sz w:val="16"/>
        <w:szCs w:val="16"/>
        <w:lang w:val="es-BO"/>
      </w:rPr>
      <w:t>/2015</w:t>
    </w:r>
  </w:p>
  <w:p w:rsidR="00A80004" w:rsidRPr="00B22241" w:rsidRDefault="00A80004" w:rsidP="004C166A">
    <w:pPr>
      <w:pStyle w:val="Encabezado"/>
      <w:pBdr>
        <w:bottom w:val="single" w:sz="4" w:space="1" w:color="auto"/>
      </w:pBdr>
      <w:tabs>
        <w:tab w:val="clear" w:pos="8838"/>
      </w:tabs>
      <w:jc w:val="right"/>
      <w:rPr>
        <w:rFonts w:ascii="Tahoma" w:hAnsi="Tahoma" w:cs="Tahoma"/>
        <w:b/>
        <w:color w:val="004990"/>
        <w:sz w:val="16"/>
        <w:szCs w:val="16"/>
        <w:lang w:val="es-BO"/>
      </w:rPr>
    </w:pPr>
    <w:r w:rsidRPr="00080E83">
      <w:rPr>
        <w:rFonts w:ascii="Tahoma" w:hAnsi="Tahoma" w:cs="Tahoma"/>
        <w:b/>
        <w:color w:val="004990"/>
        <w:sz w:val="16"/>
        <w:szCs w:val="16"/>
        <w:lang w:val="es-BO"/>
      </w:rPr>
      <w:t>“</w:t>
    </w:r>
    <w:r w:rsidR="005B7030">
      <w:rPr>
        <w:rFonts w:ascii="Tahoma" w:hAnsi="Tahoma" w:cs="Tahoma"/>
        <w:b/>
        <w:color w:val="004990"/>
        <w:sz w:val="16"/>
        <w:szCs w:val="16"/>
        <w:lang w:val="es-BO"/>
      </w:rPr>
      <w:t>Adquisición e Implementación de la Plataforma</w:t>
    </w:r>
    <w:r>
      <w:rPr>
        <w:rFonts w:ascii="Tahoma" w:hAnsi="Tahoma" w:cs="Tahoma"/>
        <w:b/>
        <w:color w:val="004990"/>
        <w:sz w:val="16"/>
        <w:szCs w:val="16"/>
        <w:lang w:val="es-BO"/>
      </w:rPr>
      <w:t xml:space="preserve"> - </w:t>
    </w:r>
    <w:proofErr w:type="spellStart"/>
    <w:r>
      <w:rPr>
        <w:rFonts w:ascii="Tahoma" w:hAnsi="Tahoma" w:cs="Tahoma"/>
        <w:b/>
        <w:color w:val="365F91"/>
        <w:sz w:val="16"/>
        <w:szCs w:val="16"/>
      </w:rPr>
      <w:t>Ringback</w:t>
    </w:r>
    <w:proofErr w:type="spellEnd"/>
    <w:r>
      <w:rPr>
        <w:rFonts w:ascii="Tahoma" w:hAnsi="Tahoma" w:cs="Tahoma"/>
        <w:b/>
        <w:color w:val="365F91"/>
        <w:sz w:val="16"/>
        <w:szCs w:val="16"/>
      </w:rPr>
      <w:t xml:space="preserve"> Tones</w:t>
    </w:r>
    <w:r w:rsidRPr="00080E83">
      <w:rPr>
        <w:rFonts w:ascii="Tahoma" w:hAnsi="Tahoma" w:cs="Tahoma"/>
        <w:b/>
        <w:color w:val="004990"/>
        <w:sz w:val="16"/>
        <w:szCs w:val="16"/>
        <w:lang w:val="es-BO"/>
      </w:rPr>
      <w:t>”</w:t>
    </w:r>
    <w:r w:rsidRPr="00BD131A">
      <w:rPr>
        <w:rFonts w:ascii="Tahoma" w:hAnsi="Tahoma" w:cs="Tahoma"/>
        <w:b/>
        <w:color w:val="004990"/>
        <w:sz w:val="16"/>
        <w:szCs w:val="16"/>
      </w:rPr>
      <w:t xml:space="preserve"> </w:t>
    </w:r>
  </w:p>
  <w:p w:rsidR="00A80004" w:rsidRPr="00BD131A" w:rsidRDefault="00A80004"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04" w:rsidRDefault="00A80004" w:rsidP="009C4B34">
    <w:pPr>
      <w:pStyle w:val="Encabezado"/>
      <w:pBdr>
        <w:bottom w:val="single" w:sz="4" w:space="1" w:color="auto"/>
      </w:pBdr>
      <w:rPr>
        <w:lang w:val="es-MX"/>
      </w:rPr>
    </w:pPr>
  </w:p>
  <w:p w:rsidR="00A80004" w:rsidRPr="00BD131A" w:rsidRDefault="00A80004" w:rsidP="009C4B34">
    <w:pPr>
      <w:pStyle w:val="Encabezado"/>
      <w:pBdr>
        <w:bottom w:val="single" w:sz="4" w:space="1" w:color="auto"/>
      </w:pBdr>
    </w:pPr>
    <w:r w:rsidRPr="00BD131A">
      <w:tab/>
    </w:r>
    <w:r w:rsidRPr="00BD131A">
      <w:tab/>
    </w:r>
    <w:r w:rsidRPr="00BD131A">
      <w:tab/>
      <w:t xml:space="preserve"> </w:t>
    </w:r>
  </w:p>
  <w:p w:rsidR="00A80004" w:rsidRPr="00BD131A" w:rsidRDefault="00A80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6B81"/>
    <w:multiLevelType w:val="multilevel"/>
    <w:tmpl w:val="F162F5D2"/>
    <w:lvl w:ilvl="0">
      <w:start w:val="3"/>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05A96116"/>
    <w:multiLevelType w:val="hybridMultilevel"/>
    <w:tmpl w:val="9A483E5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4D2E89"/>
    <w:multiLevelType w:val="hybridMultilevel"/>
    <w:tmpl w:val="EDC0A09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F977731"/>
    <w:multiLevelType w:val="hybridMultilevel"/>
    <w:tmpl w:val="E48E9C1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6">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1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nsid w:val="5C656408"/>
    <w:multiLevelType w:val="multilevel"/>
    <w:tmpl w:val="427280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4"/>
        </w:tabs>
        <w:ind w:left="1361" w:hanging="107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4">
    <w:nsid w:val="5F784DF7"/>
    <w:multiLevelType w:val="multilevel"/>
    <w:tmpl w:val="56DCB532"/>
    <w:lvl w:ilvl="0">
      <w:start w:val="1"/>
      <w:numFmt w:val="decimal"/>
      <w:lvlText w:val="%1."/>
      <w:lvlJc w:val="left"/>
      <w:pPr>
        <w:ind w:left="4613" w:hanging="360"/>
      </w:pPr>
      <w:rPr>
        <w:rFonts w:hint="default"/>
        <w:b/>
        <w:i w:val="0"/>
        <w:color w:val="1F497D" w:themeColor="text2"/>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5">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7">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9">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
  </w:num>
  <w:num w:numId="2">
    <w:abstractNumId w:val="10"/>
  </w:num>
  <w:num w:numId="3">
    <w:abstractNumId w:val="31"/>
  </w:num>
  <w:num w:numId="4">
    <w:abstractNumId w:val="11"/>
  </w:num>
  <w:num w:numId="5">
    <w:abstractNumId w:val="27"/>
  </w:num>
  <w:num w:numId="6">
    <w:abstractNumId w:val="33"/>
  </w:num>
  <w:num w:numId="7">
    <w:abstractNumId w:val="26"/>
  </w:num>
  <w:num w:numId="8">
    <w:abstractNumId w:val="30"/>
  </w:num>
  <w:num w:numId="9">
    <w:abstractNumId w:val="16"/>
  </w:num>
  <w:num w:numId="10">
    <w:abstractNumId w:val="3"/>
  </w:num>
  <w:num w:numId="11">
    <w:abstractNumId w:val="12"/>
  </w:num>
  <w:num w:numId="12">
    <w:abstractNumId w:val="1"/>
  </w:num>
  <w:num w:numId="13">
    <w:abstractNumId w:val="15"/>
  </w:num>
  <w:num w:numId="14">
    <w:abstractNumId w:val="8"/>
  </w:num>
  <w:num w:numId="15">
    <w:abstractNumId w:val="20"/>
  </w:num>
  <w:num w:numId="16">
    <w:abstractNumId w:val="22"/>
  </w:num>
  <w:num w:numId="17">
    <w:abstractNumId w:val="28"/>
  </w:num>
  <w:num w:numId="18">
    <w:abstractNumId w:val="19"/>
  </w:num>
  <w:num w:numId="19">
    <w:abstractNumId w:val="14"/>
  </w:num>
  <w:num w:numId="20">
    <w:abstractNumId w:val="6"/>
  </w:num>
  <w:num w:numId="21">
    <w:abstractNumId w:val="24"/>
  </w:num>
  <w:num w:numId="22">
    <w:abstractNumId w:val="17"/>
  </w:num>
  <w:num w:numId="23">
    <w:abstractNumId w:val="18"/>
  </w:num>
  <w:num w:numId="24">
    <w:abstractNumId w:val="2"/>
  </w:num>
  <w:num w:numId="25">
    <w:abstractNumId w:val="13"/>
  </w:num>
  <w:num w:numId="26">
    <w:abstractNumId w:val="4"/>
  </w:num>
  <w:num w:numId="27">
    <w:abstractNumId w:val="7"/>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3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0"/>
  </w:num>
  <w:num w:numId="34">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2DDA"/>
    <w:rsid w:val="00006F7C"/>
    <w:rsid w:val="00007794"/>
    <w:rsid w:val="00007FA6"/>
    <w:rsid w:val="00012ABD"/>
    <w:rsid w:val="00014643"/>
    <w:rsid w:val="000147CA"/>
    <w:rsid w:val="000156CF"/>
    <w:rsid w:val="00016092"/>
    <w:rsid w:val="0001657E"/>
    <w:rsid w:val="00016E7F"/>
    <w:rsid w:val="00021E0B"/>
    <w:rsid w:val="000228B3"/>
    <w:rsid w:val="00023B14"/>
    <w:rsid w:val="000267DB"/>
    <w:rsid w:val="00027BC8"/>
    <w:rsid w:val="00031B26"/>
    <w:rsid w:val="00041457"/>
    <w:rsid w:val="0004748F"/>
    <w:rsid w:val="00052E54"/>
    <w:rsid w:val="00060688"/>
    <w:rsid w:val="00060DB7"/>
    <w:rsid w:val="0006359F"/>
    <w:rsid w:val="00065B5B"/>
    <w:rsid w:val="000671CD"/>
    <w:rsid w:val="00072827"/>
    <w:rsid w:val="000728C9"/>
    <w:rsid w:val="00072C97"/>
    <w:rsid w:val="00080494"/>
    <w:rsid w:val="00087700"/>
    <w:rsid w:val="0009070A"/>
    <w:rsid w:val="00090EA2"/>
    <w:rsid w:val="0009144F"/>
    <w:rsid w:val="000927FA"/>
    <w:rsid w:val="000940EB"/>
    <w:rsid w:val="000A5F67"/>
    <w:rsid w:val="000A6237"/>
    <w:rsid w:val="000A65FE"/>
    <w:rsid w:val="000A7A78"/>
    <w:rsid w:val="000B0985"/>
    <w:rsid w:val="000B47AC"/>
    <w:rsid w:val="000B6157"/>
    <w:rsid w:val="000C0D32"/>
    <w:rsid w:val="000C143F"/>
    <w:rsid w:val="000D1806"/>
    <w:rsid w:val="000D1F98"/>
    <w:rsid w:val="000D2247"/>
    <w:rsid w:val="000D24B0"/>
    <w:rsid w:val="000D3127"/>
    <w:rsid w:val="000D3142"/>
    <w:rsid w:val="000D476C"/>
    <w:rsid w:val="000E1AC5"/>
    <w:rsid w:val="000E319D"/>
    <w:rsid w:val="000E35BF"/>
    <w:rsid w:val="000E4DB9"/>
    <w:rsid w:val="000E5D59"/>
    <w:rsid w:val="000F17D5"/>
    <w:rsid w:val="000F306D"/>
    <w:rsid w:val="000F4826"/>
    <w:rsid w:val="00101238"/>
    <w:rsid w:val="001012EA"/>
    <w:rsid w:val="00101B64"/>
    <w:rsid w:val="00101C3D"/>
    <w:rsid w:val="0010368B"/>
    <w:rsid w:val="001063A2"/>
    <w:rsid w:val="00106774"/>
    <w:rsid w:val="00111559"/>
    <w:rsid w:val="00116B00"/>
    <w:rsid w:val="0011747C"/>
    <w:rsid w:val="0012279C"/>
    <w:rsid w:val="001247D8"/>
    <w:rsid w:val="00126415"/>
    <w:rsid w:val="00126C43"/>
    <w:rsid w:val="00127467"/>
    <w:rsid w:val="0013021E"/>
    <w:rsid w:val="0013500E"/>
    <w:rsid w:val="00135284"/>
    <w:rsid w:val="001376EC"/>
    <w:rsid w:val="00137847"/>
    <w:rsid w:val="0014655C"/>
    <w:rsid w:val="00151140"/>
    <w:rsid w:val="00152DD0"/>
    <w:rsid w:val="00154A36"/>
    <w:rsid w:val="00155ACC"/>
    <w:rsid w:val="00155AD5"/>
    <w:rsid w:val="00156933"/>
    <w:rsid w:val="001574C8"/>
    <w:rsid w:val="00157861"/>
    <w:rsid w:val="00161011"/>
    <w:rsid w:val="001622E4"/>
    <w:rsid w:val="00165AF8"/>
    <w:rsid w:val="00167045"/>
    <w:rsid w:val="00167A0F"/>
    <w:rsid w:val="0017075C"/>
    <w:rsid w:val="00174978"/>
    <w:rsid w:val="00180A6C"/>
    <w:rsid w:val="00182DED"/>
    <w:rsid w:val="00183CCD"/>
    <w:rsid w:val="00187992"/>
    <w:rsid w:val="001936D2"/>
    <w:rsid w:val="00195B3C"/>
    <w:rsid w:val="00197285"/>
    <w:rsid w:val="001A48C0"/>
    <w:rsid w:val="001A6940"/>
    <w:rsid w:val="001A7CBE"/>
    <w:rsid w:val="001B33CC"/>
    <w:rsid w:val="001B4937"/>
    <w:rsid w:val="001B5E04"/>
    <w:rsid w:val="001B69AD"/>
    <w:rsid w:val="001B72CD"/>
    <w:rsid w:val="001B7876"/>
    <w:rsid w:val="001C2F03"/>
    <w:rsid w:val="001C79DD"/>
    <w:rsid w:val="001D31DB"/>
    <w:rsid w:val="001D4EDA"/>
    <w:rsid w:val="001D6654"/>
    <w:rsid w:val="001E0539"/>
    <w:rsid w:val="001E4D42"/>
    <w:rsid w:val="001F4CC9"/>
    <w:rsid w:val="001F4F14"/>
    <w:rsid w:val="001F55E9"/>
    <w:rsid w:val="001F5E82"/>
    <w:rsid w:val="001F72DB"/>
    <w:rsid w:val="00203B82"/>
    <w:rsid w:val="0021154D"/>
    <w:rsid w:val="002129C9"/>
    <w:rsid w:val="002172A9"/>
    <w:rsid w:val="00217871"/>
    <w:rsid w:val="002229B6"/>
    <w:rsid w:val="00224AC9"/>
    <w:rsid w:val="0022659E"/>
    <w:rsid w:val="00235A78"/>
    <w:rsid w:val="00235C8C"/>
    <w:rsid w:val="00236716"/>
    <w:rsid w:val="00237FB3"/>
    <w:rsid w:val="00244587"/>
    <w:rsid w:val="00244A44"/>
    <w:rsid w:val="00246D68"/>
    <w:rsid w:val="00247347"/>
    <w:rsid w:val="00250A1B"/>
    <w:rsid w:val="00253E67"/>
    <w:rsid w:val="00254335"/>
    <w:rsid w:val="00254444"/>
    <w:rsid w:val="00263F61"/>
    <w:rsid w:val="00267282"/>
    <w:rsid w:val="00270C01"/>
    <w:rsid w:val="00275A32"/>
    <w:rsid w:val="00276308"/>
    <w:rsid w:val="002818CA"/>
    <w:rsid w:val="002936D2"/>
    <w:rsid w:val="00294A52"/>
    <w:rsid w:val="00296020"/>
    <w:rsid w:val="00296F17"/>
    <w:rsid w:val="002A36B2"/>
    <w:rsid w:val="002A3850"/>
    <w:rsid w:val="002A7624"/>
    <w:rsid w:val="002B546A"/>
    <w:rsid w:val="002C1AE0"/>
    <w:rsid w:val="002C4321"/>
    <w:rsid w:val="002C6B20"/>
    <w:rsid w:val="002D42E3"/>
    <w:rsid w:val="002D47BA"/>
    <w:rsid w:val="002D4B7A"/>
    <w:rsid w:val="002D74BB"/>
    <w:rsid w:val="002E0BBC"/>
    <w:rsid w:val="002F3AA9"/>
    <w:rsid w:val="00300054"/>
    <w:rsid w:val="00301EB3"/>
    <w:rsid w:val="00303588"/>
    <w:rsid w:val="003109EA"/>
    <w:rsid w:val="0031271B"/>
    <w:rsid w:val="003268B4"/>
    <w:rsid w:val="00331144"/>
    <w:rsid w:val="00332F6C"/>
    <w:rsid w:val="00337699"/>
    <w:rsid w:val="00337921"/>
    <w:rsid w:val="00337A76"/>
    <w:rsid w:val="003401B5"/>
    <w:rsid w:val="003433EF"/>
    <w:rsid w:val="00344880"/>
    <w:rsid w:val="00344E18"/>
    <w:rsid w:val="003459C9"/>
    <w:rsid w:val="003476DB"/>
    <w:rsid w:val="00350497"/>
    <w:rsid w:val="00351680"/>
    <w:rsid w:val="00352973"/>
    <w:rsid w:val="00352C77"/>
    <w:rsid w:val="00353B1C"/>
    <w:rsid w:val="003545C1"/>
    <w:rsid w:val="00361652"/>
    <w:rsid w:val="00363D85"/>
    <w:rsid w:val="003648CB"/>
    <w:rsid w:val="00365DD5"/>
    <w:rsid w:val="00370193"/>
    <w:rsid w:val="00371E0C"/>
    <w:rsid w:val="00373D22"/>
    <w:rsid w:val="00373E47"/>
    <w:rsid w:val="00375338"/>
    <w:rsid w:val="0037585F"/>
    <w:rsid w:val="0037798D"/>
    <w:rsid w:val="00377D73"/>
    <w:rsid w:val="00383E61"/>
    <w:rsid w:val="00391A8A"/>
    <w:rsid w:val="00391EAC"/>
    <w:rsid w:val="00392049"/>
    <w:rsid w:val="0039284E"/>
    <w:rsid w:val="003A20FA"/>
    <w:rsid w:val="003A4DEB"/>
    <w:rsid w:val="003B3D25"/>
    <w:rsid w:val="003B488D"/>
    <w:rsid w:val="003B7133"/>
    <w:rsid w:val="003B7992"/>
    <w:rsid w:val="003C2524"/>
    <w:rsid w:val="003C2AC6"/>
    <w:rsid w:val="003C4D86"/>
    <w:rsid w:val="003C78D3"/>
    <w:rsid w:val="003D0777"/>
    <w:rsid w:val="003D22E7"/>
    <w:rsid w:val="003D2EEF"/>
    <w:rsid w:val="003D538B"/>
    <w:rsid w:val="003D5BB9"/>
    <w:rsid w:val="003D63D2"/>
    <w:rsid w:val="003D6AF1"/>
    <w:rsid w:val="003D7070"/>
    <w:rsid w:val="003E2107"/>
    <w:rsid w:val="003E21C0"/>
    <w:rsid w:val="003E22EE"/>
    <w:rsid w:val="003E2688"/>
    <w:rsid w:val="003E4788"/>
    <w:rsid w:val="003E4B3E"/>
    <w:rsid w:val="003E4F94"/>
    <w:rsid w:val="003E7424"/>
    <w:rsid w:val="003E764F"/>
    <w:rsid w:val="003F3704"/>
    <w:rsid w:val="003F463E"/>
    <w:rsid w:val="003F595E"/>
    <w:rsid w:val="003F61DB"/>
    <w:rsid w:val="00402121"/>
    <w:rsid w:val="004045F9"/>
    <w:rsid w:val="0040587E"/>
    <w:rsid w:val="00406927"/>
    <w:rsid w:val="00410FE2"/>
    <w:rsid w:val="00411DEE"/>
    <w:rsid w:val="004167F7"/>
    <w:rsid w:val="00420E26"/>
    <w:rsid w:val="00424053"/>
    <w:rsid w:val="00425F34"/>
    <w:rsid w:val="00432B71"/>
    <w:rsid w:val="00440DB0"/>
    <w:rsid w:val="00444DCA"/>
    <w:rsid w:val="0044518C"/>
    <w:rsid w:val="004468FF"/>
    <w:rsid w:val="00446B53"/>
    <w:rsid w:val="00453FB0"/>
    <w:rsid w:val="004550C1"/>
    <w:rsid w:val="0045595F"/>
    <w:rsid w:val="00455B1A"/>
    <w:rsid w:val="004607E0"/>
    <w:rsid w:val="004630F6"/>
    <w:rsid w:val="00470898"/>
    <w:rsid w:val="004717BC"/>
    <w:rsid w:val="004726AE"/>
    <w:rsid w:val="0047509F"/>
    <w:rsid w:val="00475C0B"/>
    <w:rsid w:val="00477C7F"/>
    <w:rsid w:val="004909F5"/>
    <w:rsid w:val="00495C35"/>
    <w:rsid w:val="00496DB8"/>
    <w:rsid w:val="004A1835"/>
    <w:rsid w:val="004A1E64"/>
    <w:rsid w:val="004A1EB3"/>
    <w:rsid w:val="004A5ED1"/>
    <w:rsid w:val="004A7F87"/>
    <w:rsid w:val="004B0146"/>
    <w:rsid w:val="004B14C5"/>
    <w:rsid w:val="004B2337"/>
    <w:rsid w:val="004B280C"/>
    <w:rsid w:val="004B329F"/>
    <w:rsid w:val="004B696C"/>
    <w:rsid w:val="004B7EB3"/>
    <w:rsid w:val="004C166A"/>
    <w:rsid w:val="004C20D0"/>
    <w:rsid w:val="004C5064"/>
    <w:rsid w:val="004C6AB3"/>
    <w:rsid w:val="004D67C5"/>
    <w:rsid w:val="004E0431"/>
    <w:rsid w:val="004E25CA"/>
    <w:rsid w:val="004E61D5"/>
    <w:rsid w:val="004E775B"/>
    <w:rsid w:val="004F22BF"/>
    <w:rsid w:val="004F284F"/>
    <w:rsid w:val="004F589F"/>
    <w:rsid w:val="004F7FC3"/>
    <w:rsid w:val="00500EF6"/>
    <w:rsid w:val="005057A0"/>
    <w:rsid w:val="00510249"/>
    <w:rsid w:val="005116F3"/>
    <w:rsid w:val="005123F4"/>
    <w:rsid w:val="00512505"/>
    <w:rsid w:val="00524E70"/>
    <w:rsid w:val="00525D1D"/>
    <w:rsid w:val="00526745"/>
    <w:rsid w:val="00530260"/>
    <w:rsid w:val="005314A7"/>
    <w:rsid w:val="00533F5F"/>
    <w:rsid w:val="00534992"/>
    <w:rsid w:val="005504DE"/>
    <w:rsid w:val="005515CF"/>
    <w:rsid w:val="0055196F"/>
    <w:rsid w:val="005548D1"/>
    <w:rsid w:val="005550D2"/>
    <w:rsid w:val="00560A2B"/>
    <w:rsid w:val="00561018"/>
    <w:rsid w:val="005611D7"/>
    <w:rsid w:val="00561D34"/>
    <w:rsid w:val="00561E80"/>
    <w:rsid w:val="005657D2"/>
    <w:rsid w:val="00572511"/>
    <w:rsid w:val="00577B1D"/>
    <w:rsid w:val="00581DE1"/>
    <w:rsid w:val="005845B0"/>
    <w:rsid w:val="00585C5A"/>
    <w:rsid w:val="00585F5F"/>
    <w:rsid w:val="005A0A78"/>
    <w:rsid w:val="005A233E"/>
    <w:rsid w:val="005A42BC"/>
    <w:rsid w:val="005B29D9"/>
    <w:rsid w:val="005B4449"/>
    <w:rsid w:val="005B6AA1"/>
    <w:rsid w:val="005B7030"/>
    <w:rsid w:val="005B7325"/>
    <w:rsid w:val="005C1C5D"/>
    <w:rsid w:val="005C3C83"/>
    <w:rsid w:val="005C5968"/>
    <w:rsid w:val="005C61DD"/>
    <w:rsid w:val="005C740E"/>
    <w:rsid w:val="005D109B"/>
    <w:rsid w:val="005D5917"/>
    <w:rsid w:val="005D77DD"/>
    <w:rsid w:val="005D7B0C"/>
    <w:rsid w:val="005E3952"/>
    <w:rsid w:val="005E4E52"/>
    <w:rsid w:val="005E7E7B"/>
    <w:rsid w:val="005F05B8"/>
    <w:rsid w:val="005F0636"/>
    <w:rsid w:val="006012DB"/>
    <w:rsid w:val="00604153"/>
    <w:rsid w:val="006153FD"/>
    <w:rsid w:val="0061731E"/>
    <w:rsid w:val="00617703"/>
    <w:rsid w:val="0062057A"/>
    <w:rsid w:val="006219F9"/>
    <w:rsid w:val="00625906"/>
    <w:rsid w:val="0062758F"/>
    <w:rsid w:val="00630A9A"/>
    <w:rsid w:val="006318FB"/>
    <w:rsid w:val="0063601D"/>
    <w:rsid w:val="00641FB3"/>
    <w:rsid w:val="00642B3F"/>
    <w:rsid w:val="00642EE2"/>
    <w:rsid w:val="0064402C"/>
    <w:rsid w:val="00645D6C"/>
    <w:rsid w:val="00647A15"/>
    <w:rsid w:val="00650563"/>
    <w:rsid w:val="006558E6"/>
    <w:rsid w:val="00655F1D"/>
    <w:rsid w:val="0066127E"/>
    <w:rsid w:val="00663086"/>
    <w:rsid w:val="00663A84"/>
    <w:rsid w:val="00665596"/>
    <w:rsid w:val="00665A3F"/>
    <w:rsid w:val="00665C72"/>
    <w:rsid w:val="00666075"/>
    <w:rsid w:val="0066737D"/>
    <w:rsid w:val="00671752"/>
    <w:rsid w:val="006721EA"/>
    <w:rsid w:val="00672382"/>
    <w:rsid w:val="0067526D"/>
    <w:rsid w:val="0068343E"/>
    <w:rsid w:val="00683686"/>
    <w:rsid w:val="00685805"/>
    <w:rsid w:val="006916EC"/>
    <w:rsid w:val="00694797"/>
    <w:rsid w:val="006960C8"/>
    <w:rsid w:val="006969C2"/>
    <w:rsid w:val="006A0EA6"/>
    <w:rsid w:val="006A2750"/>
    <w:rsid w:val="006A2A62"/>
    <w:rsid w:val="006A2E71"/>
    <w:rsid w:val="006A740F"/>
    <w:rsid w:val="006B18FE"/>
    <w:rsid w:val="006B2C8D"/>
    <w:rsid w:val="006B326B"/>
    <w:rsid w:val="006C23DC"/>
    <w:rsid w:val="006C2C19"/>
    <w:rsid w:val="006C458A"/>
    <w:rsid w:val="006C4C2D"/>
    <w:rsid w:val="006D1AD1"/>
    <w:rsid w:val="006D3212"/>
    <w:rsid w:val="006D38B7"/>
    <w:rsid w:val="006D3B15"/>
    <w:rsid w:val="006D6486"/>
    <w:rsid w:val="006D6E5C"/>
    <w:rsid w:val="006D72BE"/>
    <w:rsid w:val="006E0FDB"/>
    <w:rsid w:val="006E20A0"/>
    <w:rsid w:val="006E2DBC"/>
    <w:rsid w:val="006E392F"/>
    <w:rsid w:val="006F2812"/>
    <w:rsid w:val="006F5A63"/>
    <w:rsid w:val="006F66B5"/>
    <w:rsid w:val="007013CF"/>
    <w:rsid w:val="00703E8D"/>
    <w:rsid w:val="007051B8"/>
    <w:rsid w:val="007059CC"/>
    <w:rsid w:val="0070706C"/>
    <w:rsid w:val="0071232F"/>
    <w:rsid w:val="00713A2D"/>
    <w:rsid w:val="00715F9E"/>
    <w:rsid w:val="007177A5"/>
    <w:rsid w:val="00720012"/>
    <w:rsid w:val="00721747"/>
    <w:rsid w:val="00722322"/>
    <w:rsid w:val="00723088"/>
    <w:rsid w:val="0072689F"/>
    <w:rsid w:val="00726C64"/>
    <w:rsid w:val="00730F9B"/>
    <w:rsid w:val="00732A6F"/>
    <w:rsid w:val="007359EE"/>
    <w:rsid w:val="00736DDC"/>
    <w:rsid w:val="00737F08"/>
    <w:rsid w:val="007407DF"/>
    <w:rsid w:val="007457DA"/>
    <w:rsid w:val="00755CE8"/>
    <w:rsid w:val="00755F6E"/>
    <w:rsid w:val="00757AFC"/>
    <w:rsid w:val="00762A88"/>
    <w:rsid w:val="00763815"/>
    <w:rsid w:val="00764A75"/>
    <w:rsid w:val="00767F6A"/>
    <w:rsid w:val="00772B6D"/>
    <w:rsid w:val="00772C9D"/>
    <w:rsid w:val="0077730F"/>
    <w:rsid w:val="00782FD2"/>
    <w:rsid w:val="00784B67"/>
    <w:rsid w:val="00787435"/>
    <w:rsid w:val="0079005D"/>
    <w:rsid w:val="00790D4F"/>
    <w:rsid w:val="0079446C"/>
    <w:rsid w:val="0079451B"/>
    <w:rsid w:val="00796E01"/>
    <w:rsid w:val="007A2939"/>
    <w:rsid w:val="007A2BE2"/>
    <w:rsid w:val="007A32F3"/>
    <w:rsid w:val="007A3326"/>
    <w:rsid w:val="007A52E3"/>
    <w:rsid w:val="007A7776"/>
    <w:rsid w:val="007B4ABF"/>
    <w:rsid w:val="007B5048"/>
    <w:rsid w:val="007B571A"/>
    <w:rsid w:val="007B681F"/>
    <w:rsid w:val="007C2730"/>
    <w:rsid w:val="007C5491"/>
    <w:rsid w:val="007C6214"/>
    <w:rsid w:val="007C63ED"/>
    <w:rsid w:val="007D0D33"/>
    <w:rsid w:val="007D22AB"/>
    <w:rsid w:val="007D31DA"/>
    <w:rsid w:val="007D6D16"/>
    <w:rsid w:val="007D74DD"/>
    <w:rsid w:val="007E01FA"/>
    <w:rsid w:val="007E1848"/>
    <w:rsid w:val="007E3EA5"/>
    <w:rsid w:val="007E5EF7"/>
    <w:rsid w:val="007E7264"/>
    <w:rsid w:val="007F2E3C"/>
    <w:rsid w:val="007F546F"/>
    <w:rsid w:val="007F713E"/>
    <w:rsid w:val="00800D27"/>
    <w:rsid w:val="00801AC4"/>
    <w:rsid w:val="00801D5B"/>
    <w:rsid w:val="008030B8"/>
    <w:rsid w:val="00815B38"/>
    <w:rsid w:val="008177F8"/>
    <w:rsid w:val="00817E63"/>
    <w:rsid w:val="0082188C"/>
    <w:rsid w:val="008256E0"/>
    <w:rsid w:val="008302A5"/>
    <w:rsid w:val="00834F4F"/>
    <w:rsid w:val="00837CEB"/>
    <w:rsid w:val="0084652C"/>
    <w:rsid w:val="00857DB1"/>
    <w:rsid w:val="008600BA"/>
    <w:rsid w:val="00861787"/>
    <w:rsid w:val="00862A3D"/>
    <w:rsid w:val="008670BD"/>
    <w:rsid w:val="00871569"/>
    <w:rsid w:val="00872364"/>
    <w:rsid w:val="00880971"/>
    <w:rsid w:val="008816C4"/>
    <w:rsid w:val="008827BB"/>
    <w:rsid w:val="00883E38"/>
    <w:rsid w:val="008859E0"/>
    <w:rsid w:val="00890ECA"/>
    <w:rsid w:val="00892CC4"/>
    <w:rsid w:val="008968EB"/>
    <w:rsid w:val="00897AC7"/>
    <w:rsid w:val="008A7ADF"/>
    <w:rsid w:val="008B0250"/>
    <w:rsid w:val="008B0326"/>
    <w:rsid w:val="008B2294"/>
    <w:rsid w:val="008B497E"/>
    <w:rsid w:val="008C0C9A"/>
    <w:rsid w:val="008C3B0A"/>
    <w:rsid w:val="008D1A91"/>
    <w:rsid w:val="008D35C2"/>
    <w:rsid w:val="008D4195"/>
    <w:rsid w:val="008D48C8"/>
    <w:rsid w:val="008D4A12"/>
    <w:rsid w:val="008E2A35"/>
    <w:rsid w:val="008E468B"/>
    <w:rsid w:val="008E723A"/>
    <w:rsid w:val="008F0E00"/>
    <w:rsid w:val="008F48BF"/>
    <w:rsid w:val="008F53E9"/>
    <w:rsid w:val="008F5495"/>
    <w:rsid w:val="00901D95"/>
    <w:rsid w:val="0090381E"/>
    <w:rsid w:val="009071CB"/>
    <w:rsid w:val="00907A1E"/>
    <w:rsid w:val="00911405"/>
    <w:rsid w:val="00913733"/>
    <w:rsid w:val="00915DB3"/>
    <w:rsid w:val="00916C7B"/>
    <w:rsid w:val="009201DA"/>
    <w:rsid w:val="009222C6"/>
    <w:rsid w:val="009310AC"/>
    <w:rsid w:val="009433F3"/>
    <w:rsid w:val="00943C37"/>
    <w:rsid w:val="00954BC7"/>
    <w:rsid w:val="0095513B"/>
    <w:rsid w:val="009606EB"/>
    <w:rsid w:val="00961904"/>
    <w:rsid w:val="00961AB2"/>
    <w:rsid w:val="0096490C"/>
    <w:rsid w:val="00966FF7"/>
    <w:rsid w:val="009725D2"/>
    <w:rsid w:val="00972C7D"/>
    <w:rsid w:val="00977E59"/>
    <w:rsid w:val="00983F13"/>
    <w:rsid w:val="00990625"/>
    <w:rsid w:val="00991337"/>
    <w:rsid w:val="009938B7"/>
    <w:rsid w:val="009948FD"/>
    <w:rsid w:val="00994FCF"/>
    <w:rsid w:val="009957BC"/>
    <w:rsid w:val="00995FB2"/>
    <w:rsid w:val="00997B79"/>
    <w:rsid w:val="009A7C23"/>
    <w:rsid w:val="009B0965"/>
    <w:rsid w:val="009B39CD"/>
    <w:rsid w:val="009B3D1C"/>
    <w:rsid w:val="009B764A"/>
    <w:rsid w:val="009C2B0B"/>
    <w:rsid w:val="009C2DE5"/>
    <w:rsid w:val="009C4B34"/>
    <w:rsid w:val="009C60AA"/>
    <w:rsid w:val="009D1CB5"/>
    <w:rsid w:val="009E21DF"/>
    <w:rsid w:val="009E40E4"/>
    <w:rsid w:val="009E6BEF"/>
    <w:rsid w:val="009E740E"/>
    <w:rsid w:val="009E7CBA"/>
    <w:rsid w:val="009F10A5"/>
    <w:rsid w:val="009F1B55"/>
    <w:rsid w:val="009F7ACE"/>
    <w:rsid w:val="00A01E7F"/>
    <w:rsid w:val="00A03D2C"/>
    <w:rsid w:val="00A03F07"/>
    <w:rsid w:val="00A0450F"/>
    <w:rsid w:val="00A0488D"/>
    <w:rsid w:val="00A052D8"/>
    <w:rsid w:val="00A069BC"/>
    <w:rsid w:val="00A123AE"/>
    <w:rsid w:val="00A1266A"/>
    <w:rsid w:val="00A14653"/>
    <w:rsid w:val="00A14C3C"/>
    <w:rsid w:val="00A218F5"/>
    <w:rsid w:val="00A21F69"/>
    <w:rsid w:val="00A2421F"/>
    <w:rsid w:val="00A2558C"/>
    <w:rsid w:val="00A27847"/>
    <w:rsid w:val="00A314E9"/>
    <w:rsid w:val="00A32B00"/>
    <w:rsid w:val="00A334E1"/>
    <w:rsid w:val="00A343D3"/>
    <w:rsid w:val="00A4098A"/>
    <w:rsid w:val="00A43A0B"/>
    <w:rsid w:val="00A44928"/>
    <w:rsid w:val="00A53450"/>
    <w:rsid w:val="00A53F2E"/>
    <w:rsid w:val="00A56385"/>
    <w:rsid w:val="00A568A4"/>
    <w:rsid w:val="00A645F3"/>
    <w:rsid w:val="00A65303"/>
    <w:rsid w:val="00A65324"/>
    <w:rsid w:val="00A66124"/>
    <w:rsid w:val="00A66CCA"/>
    <w:rsid w:val="00A769E1"/>
    <w:rsid w:val="00A77D93"/>
    <w:rsid w:val="00A80004"/>
    <w:rsid w:val="00A84E7D"/>
    <w:rsid w:val="00A90FDE"/>
    <w:rsid w:val="00A91EAB"/>
    <w:rsid w:val="00A92327"/>
    <w:rsid w:val="00A923E7"/>
    <w:rsid w:val="00AA0951"/>
    <w:rsid w:val="00AA0BD0"/>
    <w:rsid w:val="00AA18DF"/>
    <w:rsid w:val="00AA432C"/>
    <w:rsid w:val="00AB255B"/>
    <w:rsid w:val="00AB3575"/>
    <w:rsid w:val="00AC120F"/>
    <w:rsid w:val="00AC1544"/>
    <w:rsid w:val="00AC4AE5"/>
    <w:rsid w:val="00AC50B5"/>
    <w:rsid w:val="00AC6B2D"/>
    <w:rsid w:val="00AD349B"/>
    <w:rsid w:val="00AD56E3"/>
    <w:rsid w:val="00AD5F33"/>
    <w:rsid w:val="00AE0929"/>
    <w:rsid w:val="00AE0A9B"/>
    <w:rsid w:val="00AE1D86"/>
    <w:rsid w:val="00AE2E11"/>
    <w:rsid w:val="00AE2E72"/>
    <w:rsid w:val="00AE59E5"/>
    <w:rsid w:val="00AE7546"/>
    <w:rsid w:val="00AF29D3"/>
    <w:rsid w:val="00AF3DEA"/>
    <w:rsid w:val="00AF68D1"/>
    <w:rsid w:val="00B001DE"/>
    <w:rsid w:val="00B01307"/>
    <w:rsid w:val="00B02517"/>
    <w:rsid w:val="00B03B90"/>
    <w:rsid w:val="00B044CF"/>
    <w:rsid w:val="00B057C9"/>
    <w:rsid w:val="00B05AD6"/>
    <w:rsid w:val="00B07229"/>
    <w:rsid w:val="00B158C7"/>
    <w:rsid w:val="00B203E3"/>
    <w:rsid w:val="00B216ED"/>
    <w:rsid w:val="00B22241"/>
    <w:rsid w:val="00B222D0"/>
    <w:rsid w:val="00B25614"/>
    <w:rsid w:val="00B27D4C"/>
    <w:rsid w:val="00B31CD0"/>
    <w:rsid w:val="00B3594D"/>
    <w:rsid w:val="00B3601D"/>
    <w:rsid w:val="00B3734B"/>
    <w:rsid w:val="00B42B5E"/>
    <w:rsid w:val="00B44D92"/>
    <w:rsid w:val="00B50B63"/>
    <w:rsid w:val="00B56A45"/>
    <w:rsid w:val="00B62939"/>
    <w:rsid w:val="00B67AAA"/>
    <w:rsid w:val="00B711D4"/>
    <w:rsid w:val="00B73B94"/>
    <w:rsid w:val="00B751D3"/>
    <w:rsid w:val="00B7573E"/>
    <w:rsid w:val="00B77E27"/>
    <w:rsid w:val="00B81FD2"/>
    <w:rsid w:val="00B84C7B"/>
    <w:rsid w:val="00B909B0"/>
    <w:rsid w:val="00B912A4"/>
    <w:rsid w:val="00B928B9"/>
    <w:rsid w:val="00B93A80"/>
    <w:rsid w:val="00B97B6E"/>
    <w:rsid w:val="00BA187E"/>
    <w:rsid w:val="00BA1DBC"/>
    <w:rsid w:val="00BA3FC2"/>
    <w:rsid w:val="00BA6F0D"/>
    <w:rsid w:val="00BA7581"/>
    <w:rsid w:val="00BB4690"/>
    <w:rsid w:val="00BB5722"/>
    <w:rsid w:val="00BC116C"/>
    <w:rsid w:val="00BC1C80"/>
    <w:rsid w:val="00BC2874"/>
    <w:rsid w:val="00BC42EA"/>
    <w:rsid w:val="00BC5812"/>
    <w:rsid w:val="00BD15F6"/>
    <w:rsid w:val="00BD1DB1"/>
    <w:rsid w:val="00BD214D"/>
    <w:rsid w:val="00BD22C8"/>
    <w:rsid w:val="00BD51E2"/>
    <w:rsid w:val="00BE185F"/>
    <w:rsid w:val="00BE1F3B"/>
    <w:rsid w:val="00BE4C66"/>
    <w:rsid w:val="00BE5738"/>
    <w:rsid w:val="00BF2646"/>
    <w:rsid w:val="00BF33C9"/>
    <w:rsid w:val="00BF527C"/>
    <w:rsid w:val="00C020C7"/>
    <w:rsid w:val="00C0236D"/>
    <w:rsid w:val="00C04526"/>
    <w:rsid w:val="00C0503A"/>
    <w:rsid w:val="00C0525F"/>
    <w:rsid w:val="00C11C31"/>
    <w:rsid w:val="00C11D07"/>
    <w:rsid w:val="00C12A26"/>
    <w:rsid w:val="00C13DEF"/>
    <w:rsid w:val="00C14AFC"/>
    <w:rsid w:val="00C160FC"/>
    <w:rsid w:val="00C16674"/>
    <w:rsid w:val="00C23AB0"/>
    <w:rsid w:val="00C276F3"/>
    <w:rsid w:val="00C32102"/>
    <w:rsid w:val="00C3224F"/>
    <w:rsid w:val="00C327D1"/>
    <w:rsid w:val="00C3502C"/>
    <w:rsid w:val="00C3547A"/>
    <w:rsid w:val="00C4014A"/>
    <w:rsid w:val="00C4221C"/>
    <w:rsid w:val="00C44A2E"/>
    <w:rsid w:val="00C46F51"/>
    <w:rsid w:val="00C47CD0"/>
    <w:rsid w:val="00C5087C"/>
    <w:rsid w:val="00C5122C"/>
    <w:rsid w:val="00C65C02"/>
    <w:rsid w:val="00C67105"/>
    <w:rsid w:val="00C67385"/>
    <w:rsid w:val="00C7054B"/>
    <w:rsid w:val="00C72C50"/>
    <w:rsid w:val="00C73816"/>
    <w:rsid w:val="00C75397"/>
    <w:rsid w:val="00C8108C"/>
    <w:rsid w:val="00C825A6"/>
    <w:rsid w:val="00C83EB5"/>
    <w:rsid w:val="00C8479F"/>
    <w:rsid w:val="00C87BC2"/>
    <w:rsid w:val="00C928FE"/>
    <w:rsid w:val="00C95F35"/>
    <w:rsid w:val="00CA15F5"/>
    <w:rsid w:val="00CA30B9"/>
    <w:rsid w:val="00CA41F1"/>
    <w:rsid w:val="00CA5BDE"/>
    <w:rsid w:val="00CA5EC8"/>
    <w:rsid w:val="00CB14E5"/>
    <w:rsid w:val="00CB35B7"/>
    <w:rsid w:val="00CB5572"/>
    <w:rsid w:val="00CB69CE"/>
    <w:rsid w:val="00CB7583"/>
    <w:rsid w:val="00CC1764"/>
    <w:rsid w:val="00CC17AD"/>
    <w:rsid w:val="00CD285C"/>
    <w:rsid w:val="00CE0CB0"/>
    <w:rsid w:val="00CE28ED"/>
    <w:rsid w:val="00CE2B2E"/>
    <w:rsid w:val="00CE472C"/>
    <w:rsid w:val="00CE4956"/>
    <w:rsid w:val="00CE4A07"/>
    <w:rsid w:val="00CF3AC2"/>
    <w:rsid w:val="00D011D1"/>
    <w:rsid w:val="00D02F75"/>
    <w:rsid w:val="00D04B40"/>
    <w:rsid w:val="00D056F9"/>
    <w:rsid w:val="00D05820"/>
    <w:rsid w:val="00D07763"/>
    <w:rsid w:val="00D0779A"/>
    <w:rsid w:val="00D104BF"/>
    <w:rsid w:val="00D10E1F"/>
    <w:rsid w:val="00D11BDB"/>
    <w:rsid w:val="00D15291"/>
    <w:rsid w:val="00D20104"/>
    <w:rsid w:val="00D2104B"/>
    <w:rsid w:val="00D236CF"/>
    <w:rsid w:val="00D31BB4"/>
    <w:rsid w:val="00D32C68"/>
    <w:rsid w:val="00D37689"/>
    <w:rsid w:val="00D4168E"/>
    <w:rsid w:val="00D43357"/>
    <w:rsid w:val="00D45953"/>
    <w:rsid w:val="00D474B3"/>
    <w:rsid w:val="00D518C0"/>
    <w:rsid w:val="00D543C8"/>
    <w:rsid w:val="00D557C1"/>
    <w:rsid w:val="00D56ECC"/>
    <w:rsid w:val="00D60835"/>
    <w:rsid w:val="00D67157"/>
    <w:rsid w:val="00D71652"/>
    <w:rsid w:val="00D830F7"/>
    <w:rsid w:val="00D83253"/>
    <w:rsid w:val="00D841F2"/>
    <w:rsid w:val="00D8479A"/>
    <w:rsid w:val="00D93650"/>
    <w:rsid w:val="00D97F88"/>
    <w:rsid w:val="00DA129C"/>
    <w:rsid w:val="00DA1863"/>
    <w:rsid w:val="00DA1BFA"/>
    <w:rsid w:val="00DA6A5F"/>
    <w:rsid w:val="00DA6CAB"/>
    <w:rsid w:val="00DA7DC0"/>
    <w:rsid w:val="00DB424A"/>
    <w:rsid w:val="00DB469F"/>
    <w:rsid w:val="00DB5422"/>
    <w:rsid w:val="00DB6280"/>
    <w:rsid w:val="00DC0245"/>
    <w:rsid w:val="00DC6F7B"/>
    <w:rsid w:val="00DC788E"/>
    <w:rsid w:val="00DD18C9"/>
    <w:rsid w:val="00DD30AF"/>
    <w:rsid w:val="00DD3820"/>
    <w:rsid w:val="00DD5C7C"/>
    <w:rsid w:val="00DD6FB3"/>
    <w:rsid w:val="00DE0A66"/>
    <w:rsid w:val="00DE34EB"/>
    <w:rsid w:val="00DE4948"/>
    <w:rsid w:val="00DF3990"/>
    <w:rsid w:val="00DF6731"/>
    <w:rsid w:val="00E0110B"/>
    <w:rsid w:val="00E01E10"/>
    <w:rsid w:val="00E105CA"/>
    <w:rsid w:val="00E11364"/>
    <w:rsid w:val="00E1775F"/>
    <w:rsid w:val="00E21B4C"/>
    <w:rsid w:val="00E23067"/>
    <w:rsid w:val="00E26AFE"/>
    <w:rsid w:val="00E271F2"/>
    <w:rsid w:val="00E30688"/>
    <w:rsid w:val="00E3217D"/>
    <w:rsid w:val="00E321B0"/>
    <w:rsid w:val="00E33FCB"/>
    <w:rsid w:val="00E3485C"/>
    <w:rsid w:val="00E53015"/>
    <w:rsid w:val="00E6154B"/>
    <w:rsid w:val="00E66783"/>
    <w:rsid w:val="00E70466"/>
    <w:rsid w:val="00E74FE0"/>
    <w:rsid w:val="00E766CC"/>
    <w:rsid w:val="00E76B36"/>
    <w:rsid w:val="00E771C7"/>
    <w:rsid w:val="00E810D2"/>
    <w:rsid w:val="00E811EF"/>
    <w:rsid w:val="00E822F9"/>
    <w:rsid w:val="00E827C8"/>
    <w:rsid w:val="00E857AB"/>
    <w:rsid w:val="00E85E87"/>
    <w:rsid w:val="00E86A99"/>
    <w:rsid w:val="00E86B5E"/>
    <w:rsid w:val="00E917A3"/>
    <w:rsid w:val="00E92907"/>
    <w:rsid w:val="00EA05ED"/>
    <w:rsid w:val="00EA24C7"/>
    <w:rsid w:val="00EA5C6C"/>
    <w:rsid w:val="00EB207D"/>
    <w:rsid w:val="00EB465C"/>
    <w:rsid w:val="00EC2140"/>
    <w:rsid w:val="00EC2B82"/>
    <w:rsid w:val="00EC41F3"/>
    <w:rsid w:val="00EC5EB6"/>
    <w:rsid w:val="00EC5F22"/>
    <w:rsid w:val="00EC66C3"/>
    <w:rsid w:val="00EC6741"/>
    <w:rsid w:val="00ED1B6C"/>
    <w:rsid w:val="00ED4653"/>
    <w:rsid w:val="00EF2B5A"/>
    <w:rsid w:val="00EF4207"/>
    <w:rsid w:val="00EF5444"/>
    <w:rsid w:val="00EF6A0C"/>
    <w:rsid w:val="00EF782F"/>
    <w:rsid w:val="00F01617"/>
    <w:rsid w:val="00F037A5"/>
    <w:rsid w:val="00F0447C"/>
    <w:rsid w:val="00F05956"/>
    <w:rsid w:val="00F12D66"/>
    <w:rsid w:val="00F15860"/>
    <w:rsid w:val="00F179BC"/>
    <w:rsid w:val="00F23CD1"/>
    <w:rsid w:val="00F25301"/>
    <w:rsid w:val="00F270FE"/>
    <w:rsid w:val="00F3092D"/>
    <w:rsid w:val="00F319D0"/>
    <w:rsid w:val="00F33FF4"/>
    <w:rsid w:val="00F34A75"/>
    <w:rsid w:val="00F41664"/>
    <w:rsid w:val="00F43382"/>
    <w:rsid w:val="00F454F3"/>
    <w:rsid w:val="00F559E4"/>
    <w:rsid w:val="00F63BF8"/>
    <w:rsid w:val="00F668A5"/>
    <w:rsid w:val="00F67811"/>
    <w:rsid w:val="00F67C2F"/>
    <w:rsid w:val="00F67DFD"/>
    <w:rsid w:val="00F72A1B"/>
    <w:rsid w:val="00F74389"/>
    <w:rsid w:val="00F7570B"/>
    <w:rsid w:val="00F81306"/>
    <w:rsid w:val="00F83881"/>
    <w:rsid w:val="00F851DC"/>
    <w:rsid w:val="00F86A5A"/>
    <w:rsid w:val="00F90008"/>
    <w:rsid w:val="00F923E1"/>
    <w:rsid w:val="00F931D9"/>
    <w:rsid w:val="00F9767F"/>
    <w:rsid w:val="00FA3390"/>
    <w:rsid w:val="00FA37F4"/>
    <w:rsid w:val="00FA5808"/>
    <w:rsid w:val="00FB1321"/>
    <w:rsid w:val="00FB4F53"/>
    <w:rsid w:val="00FB5E52"/>
    <w:rsid w:val="00FB6080"/>
    <w:rsid w:val="00FB6CD9"/>
    <w:rsid w:val="00FC06EE"/>
    <w:rsid w:val="00FC12F6"/>
    <w:rsid w:val="00FC1B90"/>
    <w:rsid w:val="00FC44C1"/>
    <w:rsid w:val="00FC4A22"/>
    <w:rsid w:val="00FE19AB"/>
    <w:rsid w:val="00FE1AF5"/>
    <w:rsid w:val="00FE1EED"/>
    <w:rsid w:val="00FE21F1"/>
    <w:rsid w:val="00FE5853"/>
    <w:rsid w:val="00FF2403"/>
    <w:rsid w:val="00FF2A04"/>
    <w:rsid w:val="00FF5276"/>
    <w:rsid w:val="00FF5E75"/>
    <w:rsid w:val="00FF6D7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Ttulo">
    <w:name w:val="Title"/>
    <w:basedOn w:val="Normal"/>
    <w:next w:val="Normal"/>
    <w:link w:val="TtuloCar"/>
    <w:uiPriority w:val="99"/>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99"/>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8"/>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9"/>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link w:val="Prrafodelista"/>
    <w:uiPriority w:val="99"/>
    <w:rsid w:val="00E26AFE"/>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Ttulo">
    <w:name w:val="Title"/>
    <w:basedOn w:val="Normal"/>
    <w:next w:val="Normal"/>
    <w:link w:val="TtuloCar"/>
    <w:uiPriority w:val="99"/>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99"/>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8"/>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9"/>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link w:val="Prrafodelista"/>
    <w:uiPriority w:val="99"/>
    <w:rsid w:val="00E26AFE"/>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0591">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982198039">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41704895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829782887">
      <w:bodyDiv w:val="1"/>
      <w:marLeft w:val="0"/>
      <w:marRight w:val="0"/>
      <w:marTop w:val="0"/>
      <w:marBottom w:val="0"/>
      <w:divBdr>
        <w:top w:val="none" w:sz="0" w:space="0" w:color="auto"/>
        <w:left w:val="none" w:sz="0" w:space="0" w:color="auto"/>
        <w:bottom w:val="none" w:sz="0" w:space="0" w:color="auto"/>
        <w:right w:val="none" w:sz="0" w:space="0" w:color="auto"/>
      </w:divBdr>
    </w:div>
    <w:div w:id="1884247216">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4879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npatty@entel.b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0F6CF98C-33B5-4D9A-8A91-E5336D42F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38</Pages>
  <Words>13822</Words>
  <Characters>76026</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89669</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Nancy Patty</cp:lastModifiedBy>
  <cp:revision>22</cp:revision>
  <cp:lastPrinted>2013-10-14T22:38:00Z</cp:lastPrinted>
  <dcterms:created xsi:type="dcterms:W3CDTF">2015-04-14T22:04:00Z</dcterms:created>
  <dcterms:modified xsi:type="dcterms:W3CDTF">2015-04-20T22:33:00Z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